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A9B2F" w14:textId="77777777" w:rsidR="00633E38" w:rsidRPr="006A048B" w:rsidRDefault="00633E38" w:rsidP="00C25955">
      <w:pPr>
        <w:pStyle w:val="Oznaensti"/>
        <w:framePr w:hRule="auto" w:hSpace="0" w:wrap="auto" w:x="1623" w:y="1146"/>
        <w:ind w:right="8034"/>
        <w:jc w:val="both"/>
        <w:rPr>
          <w:color w:val="auto"/>
        </w:rPr>
      </w:pPr>
      <w:r w:rsidRPr="006A048B">
        <w:rPr>
          <w:color w:val="auto"/>
        </w:rPr>
        <w:t>Část</w:t>
      </w:r>
    </w:p>
    <w:p w14:paraId="47F00E4D" w14:textId="77777777" w:rsidR="00633E38" w:rsidRPr="006A048B" w:rsidRDefault="00633E38" w:rsidP="00C25955">
      <w:pPr>
        <w:pStyle w:val="Nzevsti"/>
        <w:framePr w:hRule="auto" w:hSpace="0" w:wrap="auto" w:x="1623" w:y="1146"/>
        <w:ind w:right="8034"/>
        <w:jc w:val="both"/>
        <w:rPr>
          <w:color w:val="auto"/>
        </w:rPr>
      </w:pPr>
      <w:r w:rsidRPr="006A048B">
        <w:rPr>
          <w:color w:val="auto"/>
        </w:rPr>
        <w:t>D.</w:t>
      </w:r>
    </w:p>
    <w:p w14:paraId="5F616A9A" w14:textId="77777777" w:rsidR="00633E38" w:rsidRPr="00E07297" w:rsidRDefault="00633E38" w:rsidP="00C25955">
      <w:pPr>
        <w:pStyle w:val="Nzev-1"/>
        <w:pBdr>
          <w:top w:val="single" w:sz="4" w:space="31" w:color="auto"/>
        </w:pBdr>
        <w:tabs>
          <w:tab w:val="left" w:pos="3990"/>
        </w:tabs>
        <w:spacing w:before="0" w:after="240"/>
        <w:jc w:val="both"/>
        <w:rPr>
          <w:rFonts w:ascii="Arial" w:hAnsi="Arial" w:cs="Arial"/>
        </w:rPr>
      </w:pPr>
      <w:r w:rsidRPr="00E07297">
        <w:rPr>
          <w:rFonts w:ascii="Arial" w:hAnsi="Arial" w:cs="Arial"/>
        </w:rPr>
        <w:t>D.</w:t>
      </w:r>
      <w:r w:rsidR="00BC6190">
        <w:rPr>
          <w:rFonts w:ascii="Arial" w:hAnsi="Arial" w:cs="Arial"/>
        </w:rPr>
        <w:t>2</w:t>
      </w:r>
      <w:r w:rsidRPr="00E07297">
        <w:rPr>
          <w:rFonts w:ascii="Arial" w:hAnsi="Arial" w:cs="Arial"/>
        </w:rPr>
        <w:t>. - TECHNICKÁ ZPRÁVA -</w:t>
      </w:r>
      <w:r w:rsidR="00BC6190">
        <w:rPr>
          <w:rFonts w:ascii="Arial" w:hAnsi="Arial" w:cs="Arial"/>
        </w:rPr>
        <w:t xml:space="preserve"> nábytek</w:t>
      </w:r>
    </w:p>
    <w:p w14:paraId="37436C7D" w14:textId="77777777" w:rsidR="00633E38" w:rsidRPr="006A048B" w:rsidRDefault="00633E38" w:rsidP="00C25955">
      <w:pPr>
        <w:pStyle w:val="Hlavikaobsahu"/>
        <w:jc w:val="both"/>
        <w:rPr>
          <w:snapToGrid w:val="0"/>
        </w:rPr>
      </w:pPr>
      <w:r w:rsidRPr="006A048B">
        <w:rPr>
          <w:snapToGrid w:val="0"/>
        </w:rPr>
        <w:t>OBSAH</w:t>
      </w:r>
      <w:r w:rsidRPr="006A048B">
        <w:rPr>
          <w:snapToGrid w:val="0"/>
        </w:rPr>
        <w:tab/>
      </w:r>
      <w:r w:rsidRPr="006A048B">
        <w:rPr>
          <w:snapToGrid w:val="0"/>
        </w:rPr>
        <w:tab/>
      </w:r>
      <w:r w:rsidRPr="006A048B">
        <w:rPr>
          <w:snapToGrid w:val="0"/>
        </w:rPr>
        <w:tab/>
      </w:r>
      <w:r w:rsidRPr="006A048B">
        <w:rPr>
          <w:snapToGrid w:val="0"/>
        </w:rPr>
        <w:tab/>
      </w:r>
      <w:r w:rsidRPr="006A048B">
        <w:rPr>
          <w:snapToGrid w:val="0"/>
        </w:rPr>
        <w:tab/>
      </w:r>
      <w:r w:rsidRPr="006A048B">
        <w:rPr>
          <w:snapToGrid w:val="0"/>
        </w:rPr>
        <w:tab/>
      </w:r>
      <w:r w:rsidRPr="006A048B">
        <w:rPr>
          <w:snapToGrid w:val="0"/>
        </w:rPr>
        <w:tab/>
      </w:r>
      <w:r w:rsidRPr="006A048B">
        <w:rPr>
          <w:snapToGrid w:val="0"/>
        </w:rPr>
        <w:tab/>
      </w:r>
      <w:r w:rsidRPr="006A048B">
        <w:rPr>
          <w:snapToGrid w:val="0"/>
        </w:rPr>
        <w:tab/>
      </w:r>
      <w:r w:rsidRPr="006A048B">
        <w:rPr>
          <w:snapToGrid w:val="0"/>
        </w:rPr>
        <w:tab/>
      </w:r>
      <w:r w:rsidRPr="006A048B">
        <w:rPr>
          <w:snapToGrid w:val="0"/>
        </w:rPr>
        <w:tab/>
        <w:t>str</w:t>
      </w:r>
    </w:p>
    <w:p w14:paraId="30A5C962" w14:textId="77777777" w:rsidR="00633E38" w:rsidRPr="00686CA7" w:rsidRDefault="00540E18" w:rsidP="00C25955">
      <w:pPr>
        <w:pStyle w:val="Obsah1"/>
        <w:tabs>
          <w:tab w:val="right" w:leader="dot" w:pos="9032"/>
        </w:tabs>
        <w:jc w:val="both"/>
        <w:rPr>
          <w:rFonts w:ascii="Calibri" w:hAnsi="Calibri" w:cs="Calibri"/>
          <w:b w:val="0"/>
          <w:bCs w:val="0"/>
          <w:caps w:val="0"/>
          <w:noProof/>
        </w:rPr>
      </w:pPr>
      <w:r w:rsidRPr="00686CA7">
        <w:rPr>
          <w:snapToGrid w:val="0"/>
          <w:sz w:val="20"/>
          <w:szCs w:val="20"/>
        </w:rPr>
        <w:fldChar w:fldCharType="begin"/>
      </w:r>
      <w:r w:rsidR="00633E38" w:rsidRPr="00686CA7">
        <w:rPr>
          <w:snapToGrid w:val="0"/>
          <w:sz w:val="20"/>
          <w:szCs w:val="20"/>
        </w:rPr>
        <w:instrText xml:space="preserve"> TOC \o "1-2" \h \z </w:instrText>
      </w:r>
      <w:r w:rsidRPr="00686CA7">
        <w:rPr>
          <w:snapToGrid w:val="0"/>
          <w:sz w:val="20"/>
          <w:szCs w:val="20"/>
        </w:rPr>
        <w:fldChar w:fldCharType="separate"/>
      </w:r>
      <w:hyperlink w:anchor="_Toc367811409" w:history="1">
        <w:r w:rsidR="00633E38" w:rsidRPr="00686CA7">
          <w:rPr>
            <w:rStyle w:val="Hypertextovodkaz"/>
            <w:noProof/>
            <w:color w:val="auto"/>
          </w:rPr>
          <w:t>1</w:t>
        </w:r>
        <w:r w:rsidR="00633E38" w:rsidRPr="00686CA7">
          <w:rPr>
            <w:rFonts w:ascii="Calibri" w:hAnsi="Calibri" w:cs="Calibri"/>
            <w:b w:val="0"/>
            <w:bCs w:val="0"/>
            <w:caps w:val="0"/>
            <w:noProof/>
          </w:rPr>
          <w:tab/>
        </w:r>
        <w:r w:rsidR="00633E38" w:rsidRPr="00686CA7">
          <w:rPr>
            <w:rStyle w:val="Hypertextovodkaz"/>
            <w:noProof/>
            <w:color w:val="auto"/>
          </w:rPr>
          <w:t xml:space="preserve">Architektonické </w:t>
        </w:r>
        <w:r w:rsidR="00397D4C" w:rsidRPr="00686CA7">
          <w:rPr>
            <w:rStyle w:val="Hypertextovodkaz"/>
            <w:noProof/>
            <w:color w:val="auto"/>
          </w:rPr>
          <w:t xml:space="preserve">a dispoziční </w:t>
        </w:r>
        <w:r w:rsidR="00633E38" w:rsidRPr="00686CA7">
          <w:rPr>
            <w:rStyle w:val="Hypertextovodkaz"/>
            <w:noProof/>
            <w:color w:val="auto"/>
          </w:rPr>
          <w:t>řešení</w:t>
        </w:r>
        <w:r w:rsidR="00633E38" w:rsidRPr="00686CA7">
          <w:rPr>
            <w:noProof/>
            <w:webHidden/>
          </w:rPr>
          <w:tab/>
        </w:r>
        <w:r w:rsidRPr="00686CA7">
          <w:rPr>
            <w:noProof/>
            <w:webHidden/>
          </w:rPr>
          <w:fldChar w:fldCharType="begin"/>
        </w:r>
        <w:r w:rsidR="00633E38" w:rsidRPr="00686CA7">
          <w:rPr>
            <w:noProof/>
            <w:webHidden/>
          </w:rPr>
          <w:instrText xml:space="preserve"> PAGEREF _Toc367811409 \h </w:instrText>
        </w:r>
        <w:r w:rsidRPr="00686CA7">
          <w:rPr>
            <w:noProof/>
            <w:webHidden/>
          </w:rPr>
        </w:r>
        <w:r w:rsidRPr="00686CA7">
          <w:rPr>
            <w:noProof/>
            <w:webHidden/>
          </w:rPr>
          <w:fldChar w:fldCharType="separate"/>
        </w:r>
        <w:r w:rsidR="005377F6" w:rsidRPr="00686CA7">
          <w:rPr>
            <w:noProof/>
            <w:webHidden/>
          </w:rPr>
          <w:t>2</w:t>
        </w:r>
        <w:r w:rsidRPr="00686CA7">
          <w:rPr>
            <w:noProof/>
            <w:webHidden/>
          </w:rPr>
          <w:fldChar w:fldCharType="end"/>
        </w:r>
      </w:hyperlink>
    </w:p>
    <w:p w14:paraId="632B8380" w14:textId="77777777" w:rsidR="00633E38" w:rsidRPr="00686CA7" w:rsidRDefault="00E97943" w:rsidP="00C25955">
      <w:pPr>
        <w:pStyle w:val="Obsah1"/>
        <w:tabs>
          <w:tab w:val="right" w:leader="dot" w:pos="9032"/>
        </w:tabs>
        <w:jc w:val="both"/>
        <w:rPr>
          <w:rFonts w:ascii="Calibri" w:hAnsi="Calibri" w:cs="Calibri"/>
          <w:b w:val="0"/>
          <w:bCs w:val="0"/>
          <w:caps w:val="0"/>
          <w:noProof/>
        </w:rPr>
      </w:pPr>
      <w:hyperlink w:anchor="_Toc367811410" w:history="1">
        <w:r w:rsidR="00633E38" w:rsidRPr="00686CA7">
          <w:rPr>
            <w:rStyle w:val="Hypertextovodkaz"/>
            <w:noProof/>
            <w:color w:val="auto"/>
          </w:rPr>
          <w:t>2</w:t>
        </w:r>
        <w:r w:rsidR="00633E38" w:rsidRPr="00686CA7">
          <w:rPr>
            <w:rFonts w:ascii="Calibri" w:hAnsi="Calibri" w:cs="Calibri"/>
            <w:b w:val="0"/>
            <w:bCs w:val="0"/>
            <w:caps w:val="0"/>
            <w:noProof/>
          </w:rPr>
          <w:tab/>
        </w:r>
        <w:r w:rsidR="00633E38" w:rsidRPr="00686CA7">
          <w:rPr>
            <w:rStyle w:val="Hypertextovodkaz"/>
            <w:noProof/>
            <w:color w:val="auto"/>
          </w:rPr>
          <w:t>Výtvarné řešení</w:t>
        </w:r>
        <w:r w:rsidR="00633E38" w:rsidRPr="00686CA7">
          <w:rPr>
            <w:noProof/>
            <w:webHidden/>
          </w:rPr>
          <w:tab/>
        </w:r>
        <w:r w:rsidR="00540E18" w:rsidRPr="00686CA7">
          <w:rPr>
            <w:noProof/>
            <w:webHidden/>
          </w:rPr>
          <w:fldChar w:fldCharType="begin"/>
        </w:r>
        <w:r w:rsidR="00633E38" w:rsidRPr="00686CA7">
          <w:rPr>
            <w:noProof/>
            <w:webHidden/>
          </w:rPr>
          <w:instrText xml:space="preserve"> PAGEREF _Toc367811410 \h </w:instrText>
        </w:r>
        <w:r w:rsidR="00540E18" w:rsidRPr="00686CA7">
          <w:rPr>
            <w:noProof/>
            <w:webHidden/>
          </w:rPr>
        </w:r>
        <w:r w:rsidR="00540E18" w:rsidRPr="00686CA7">
          <w:rPr>
            <w:noProof/>
            <w:webHidden/>
          </w:rPr>
          <w:fldChar w:fldCharType="separate"/>
        </w:r>
        <w:r w:rsidR="005377F6" w:rsidRPr="00686CA7">
          <w:rPr>
            <w:noProof/>
            <w:webHidden/>
          </w:rPr>
          <w:t>2</w:t>
        </w:r>
        <w:r w:rsidR="00540E18" w:rsidRPr="00686CA7">
          <w:rPr>
            <w:noProof/>
            <w:webHidden/>
          </w:rPr>
          <w:fldChar w:fldCharType="end"/>
        </w:r>
      </w:hyperlink>
    </w:p>
    <w:p w14:paraId="1760A99B" w14:textId="77777777" w:rsidR="00633E38" w:rsidRPr="00686CA7" w:rsidRDefault="00E97943" w:rsidP="00C25955">
      <w:pPr>
        <w:pStyle w:val="Obsah1"/>
        <w:tabs>
          <w:tab w:val="right" w:leader="dot" w:pos="9032"/>
        </w:tabs>
        <w:jc w:val="both"/>
        <w:rPr>
          <w:rFonts w:ascii="Calibri" w:hAnsi="Calibri" w:cs="Calibri"/>
          <w:b w:val="0"/>
          <w:bCs w:val="0"/>
          <w:caps w:val="0"/>
          <w:noProof/>
        </w:rPr>
      </w:pPr>
      <w:hyperlink w:anchor="_Toc367811411" w:history="1">
        <w:r w:rsidR="00633E38" w:rsidRPr="00686CA7">
          <w:rPr>
            <w:rStyle w:val="Hypertextovodkaz"/>
            <w:noProof/>
            <w:color w:val="auto"/>
          </w:rPr>
          <w:t>3</w:t>
        </w:r>
        <w:r w:rsidR="00633E38" w:rsidRPr="00686CA7">
          <w:rPr>
            <w:rFonts w:ascii="Calibri" w:hAnsi="Calibri" w:cs="Calibri"/>
            <w:b w:val="0"/>
            <w:bCs w:val="0"/>
            <w:caps w:val="0"/>
            <w:noProof/>
          </w:rPr>
          <w:tab/>
        </w:r>
        <w:r w:rsidR="00397D4C" w:rsidRPr="00686CA7">
          <w:rPr>
            <w:rStyle w:val="Hypertextovodkaz"/>
            <w:noProof/>
            <w:color w:val="auto"/>
          </w:rPr>
          <w:t>barevný koncept objektu</w:t>
        </w:r>
        <w:r w:rsidR="00633E38" w:rsidRPr="00686CA7">
          <w:rPr>
            <w:noProof/>
            <w:webHidden/>
          </w:rPr>
          <w:tab/>
        </w:r>
        <w:r w:rsidR="00F87F80">
          <w:rPr>
            <w:noProof/>
            <w:webHidden/>
          </w:rPr>
          <w:t>3</w:t>
        </w:r>
      </w:hyperlink>
    </w:p>
    <w:p w14:paraId="72576C8F" w14:textId="77777777" w:rsidR="00633E38" w:rsidRPr="00686CA7" w:rsidRDefault="00E97943" w:rsidP="00C25955">
      <w:pPr>
        <w:pStyle w:val="Obsah1"/>
        <w:tabs>
          <w:tab w:val="right" w:leader="dot" w:pos="9032"/>
        </w:tabs>
        <w:jc w:val="both"/>
        <w:rPr>
          <w:rFonts w:ascii="Calibri" w:hAnsi="Calibri" w:cs="Calibri"/>
          <w:b w:val="0"/>
          <w:bCs w:val="0"/>
          <w:caps w:val="0"/>
          <w:noProof/>
        </w:rPr>
      </w:pPr>
      <w:hyperlink w:anchor="_Toc367811420" w:history="1">
        <w:r w:rsidR="00633E38" w:rsidRPr="00686CA7">
          <w:rPr>
            <w:rStyle w:val="Hypertextovodkaz"/>
            <w:noProof/>
            <w:color w:val="auto"/>
          </w:rPr>
          <w:t>5</w:t>
        </w:r>
        <w:r w:rsidR="00633E38" w:rsidRPr="00686CA7">
          <w:rPr>
            <w:rFonts w:ascii="Calibri" w:hAnsi="Calibri" w:cs="Calibri"/>
            <w:b w:val="0"/>
            <w:bCs w:val="0"/>
            <w:caps w:val="0"/>
            <w:noProof/>
          </w:rPr>
          <w:tab/>
        </w:r>
        <w:r w:rsidR="00633E38" w:rsidRPr="00686CA7">
          <w:rPr>
            <w:rStyle w:val="Hypertextovodkaz"/>
            <w:noProof/>
            <w:color w:val="auto"/>
          </w:rPr>
          <w:t>Nábytek</w:t>
        </w:r>
        <w:r w:rsidR="00633E38" w:rsidRPr="00686CA7">
          <w:rPr>
            <w:noProof/>
            <w:webHidden/>
          </w:rPr>
          <w:tab/>
        </w:r>
        <w:r w:rsidR="00BC6190" w:rsidRPr="00686CA7">
          <w:rPr>
            <w:noProof/>
            <w:webHidden/>
          </w:rPr>
          <w:t>4</w:t>
        </w:r>
      </w:hyperlink>
    </w:p>
    <w:p w14:paraId="1EEC8E35" w14:textId="77777777" w:rsidR="00AC1E66" w:rsidRPr="00686CA7" w:rsidRDefault="00AC1E66" w:rsidP="00AC1E66"/>
    <w:p w14:paraId="74183C3A" w14:textId="77777777" w:rsidR="00686CA7" w:rsidRPr="00686CA7" w:rsidRDefault="00686CA7" w:rsidP="00AC1E66"/>
    <w:p w14:paraId="60CB6704" w14:textId="77777777" w:rsidR="00686CA7" w:rsidRPr="00686CA7" w:rsidRDefault="00686CA7" w:rsidP="00AC1E66"/>
    <w:p w14:paraId="763BFEA8" w14:textId="77777777" w:rsidR="00686CA7" w:rsidRPr="00686CA7" w:rsidRDefault="00686CA7" w:rsidP="00AC1E66"/>
    <w:p w14:paraId="76A57D0C" w14:textId="77777777" w:rsidR="00686CA7" w:rsidRPr="00686CA7" w:rsidRDefault="00686CA7" w:rsidP="00AC1E66"/>
    <w:p w14:paraId="45BB25AD" w14:textId="77777777" w:rsidR="00686CA7" w:rsidRPr="00686CA7" w:rsidRDefault="00686CA7" w:rsidP="00AC1E66"/>
    <w:p w14:paraId="37A1427A" w14:textId="77777777" w:rsidR="00686CA7" w:rsidRPr="00686CA7" w:rsidRDefault="00686CA7" w:rsidP="00AC1E66"/>
    <w:p w14:paraId="408019FD" w14:textId="77777777" w:rsidR="00686CA7" w:rsidRPr="00686CA7" w:rsidRDefault="00686CA7" w:rsidP="00AC1E66"/>
    <w:p w14:paraId="0D71C652" w14:textId="77777777" w:rsidR="00686CA7" w:rsidRPr="00686CA7" w:rsidRDefault="00686CA7" w:rsidP="00AC1E66"/>
    <w:p w14:paraId="60D1EF3C" w14:textId="77777777" w:rsidR="00686CA7" w:rsidRPr="00686CA7" w:rsidRDefault="00686CA7" w:rsidP="00AC1E66"/>
    <w:p w14:paraId="70D3BA85" w14:textId="77777777" w:rsidR="00686CA7" w:rsidRPr="00686CA7" w:rsidRDefault="00686CA7" w:rsidP="00AC1E66"/>
    <w:p w14:paraId="05A76579" w14:textId="77777777" w:rsidR="00686CA7" w:rsidRPr="00686CA7" w:rsidRDefault="00686CA7" w:rsidP="00AC1E66"/>
    <w:p w14:paraId="01EC8ED4" w14:textId="77777777" w:rsidR="00686CA7" w:rsidRPr="00686CA7" w:rsidRDefault="00686CA7" w:rsidP="00AC1E66"/>
    <w:p w14:paraId="6B301382" w14:textId="77777777" w:rsidR="00686CA7" w:rsidRPr="00686CA7" w:rsidRDefault="00686CA7" w:rsidP="00AC1E66"/>
    <w:p w14:paraId="2E6960C9" w14:textId="77777777" w:rsidR="00686CA7" w:rsidRPr="00686CA7" w:rsidRDefault="00686CA7" w:rsidP="00AC1E66"/>
    <w:p w14:paraId="1BB2C17C" w14:textId="77777777" w:rsidR="00686CA7" w:rsidRPr="00686CA7" w:rsidRDefault="00686CA7" w:rsidP="00AC1E66"/>
    <w:p w14:paraId="33B569F2" w14:textId="77777777" w:rsidR="00686CA7" w:rsidRPr="00686CA7" w:rsidRDefault="00686CA7" w:rsidP="00AC1E66"/>
    <w:p w14:paraId="51AE2FB8" w14:textId="77777777" w:rsidR="00686CA7" w:rsidRPr="00686CA7" w:rsidRDefault="00686CA7" w:rsidP="00AC1E66"/>
    <w:p w14:paraId="226998A3" w14:textId="77777777" w:rsidR="00686CA7" w:rsidRPr="00686CA7" w:rsidRDefault="00686CA7" w:rsidP="00686CA7">
      <w:pPr>
        <w:rPr>
          <w:rStyle w:val="Zdraznnjemn"/>
        </w:rPr>
      </w:pPr>
    </w:p>
    <w:p w14:paraId="4811632E" w14:textId="77777777" w:rsidR="00686CA7" w:rsidRDefault="00686CA7" w:rsidP="00686CA7">
      <w:pPr>
        <w:jc w:val="both"/>
        <w:rPr>
          <w:szCs w:val="24"/>
        </w:rPr>
      </w:pPr>
    </w:p>
    <w:p w14:paraId="5E16BDDE" w14:textId="77777777" w:rsidR="00633E38" w:rsidRPr="00686CA7" w:rsidRDefault="00633E38" w:rsidP="00686CA7">
      <w:pPr>
        <w:jc w:val="both"/>
        <w:rPr>
          <w:rStyle w:val="Zdraznnjemn"/>
        </w:rPr>
      </w:pPr>
      <w:r w:rsidRPr="00686CA7">
        <w:rPr>
          <w:rStyle w:val="Zdraznnjemn"/>
        </w:rPr>
        <w:br w:type="page"/>
      </w:r>
    </w:p>
    <w:p w14:paraId="297EC58B" w14:textId="631DDABC" w:rsidR="00F87F80" w:rsidRPr="00F87F80" w:rsidRDefault="00540E18" w:rsidP="00F87F80">
      <w:pPr>
        <w:pStyle w:val="Nadpis1"/>
        <w:tabs>
          <w:tab w:val="clear" w:pos="567"/>
        </w:tabs>
        <w:ind w:left="0" w:firstLine="0"/>
        <w:jc w:val="both"/>
        <w:rPr>
          <w:snapToGrid w:val="0"/>
        </w:rPr>
      </w:pPr>
      <w:r w:rsidRPr="00686CA7">
        <w:rPr>
          <w:snapToGrid w:val="0"/>
          <w:sz w:val="20"/>
          <w:szCs w:val="20"/>
        </w:rPr>
        <w:lastRenderedPageBreak/>
        <w:fldChar w:fldCharType="end"/>
      </w:r>
      <w:bookmarkStart w:id="0" w:name="_Toc367811409"/>
      <w:r w:rsidR="00F87F80" w:rsidRPr="00F87F80">
        <w:rPr>
          <w:snapToGrid w:val="0"/>
        </w:rPr>
        <w:t>Poznámka:</w:t>
      </w:r>
    </w:p>
    <w:p w14:paraId="7F6D1B71" w14:textId="5E2E84AA" w:rsidR="00686CA7" w:rsidDel="008E4FF9" w:rsidRDefault="008E4FF9" w:rsidP="00F87F80">
      <w:pPr>
        <w:jc w:val="both"/>
        <w:rPr>
          <w:del w:id="1" w:author="Král Ladislav" w:date="2021-03-25T14:35:00Z"/>
          <w:szCs w:val="24"/>
        </w:rPr>
      </w:pPr>
      <w:ins w:id="2" w:author="Král Ladislav" w:date="2021-03-25T14:35:00Z">
        <w:r w:rsidRPr="008E4FF9">
          <w:rPr>
            <w:szCs w:val="24"/>
          </w:rPr>
          <w:t xml:space="preserve">V souladu se zněním zákona </w:t>
        </w:r>
      </w:ins>
      <w:ins w:id="3" w:author="Mádlová Iva" w:date="2021-03-29T11:52:00Z">
        <w:r w:rsidR="00F837DF">
          <w:rPr>
            <w:szCs w:val="24"/>
          </w:rPr>
          <w:t xml:space="preserve">č. 134/2016 Sb., o zadávání veřejných zakázek, ve znění pozdějších předpisů, </w:t>
        </w:r>
      </w:ins>
      <w:ins w:id="4" w:author="Král Ladislav" w:date="2021-03-25T14:35:00Z">
        <w:del w:id="5" w:author="Mádlová Iva" w:date="2021-03-29T11:52:00Z">
          <w:r w:rsidRPr="008E4FF9" w:rsidDel="00F837DF">
            <w:rPr>
              <w:szCs w:val="24"/>
            </w:rPr>
            <w:delText xml:space="preserve">o ZZVZ </w:delText>
          </w:r>
        </w:del>
        <w:r w:rsidRPr="008E4FF9">
          <w:rPr>
            <w:szCs w:val="24"/>
          </w:rPr>
          <w:t>všechny</w:t>
        </w:r>
      </w:ins>
      <w:ins w:id="6" w:author="Král Ladislav" w:date="2021-03-29T15:08:00Z">
        <w:r w:rsidR="00E97943">
          <w:rPr>
            <w:szCs w:val="24"/>
          </w:rPr>
          <w:t xml:space="preserve"> obrázky a vizualizace</w:t>
        </w:r>
      </w:ins>
      <w:ins w:id="7" w:author="Král Ladislav" w:date="2021-03-25T14:35:00Z">
        <w:r w:rsidRPr="008E4FF9">
          <w:rPr>
            <w:szCs w:val="24"/>
          </w:rPr>
          <w:t xml:space="preserve"> </w:t>
        </w:r>
        <w:commentRangeStart w:id="8"/>
        <w:r w:rsidRPr="008E4FF9">
          <w:rPr>
            <w:szCs w:val="24"/>
          </w:rPr>
          <w:t>ve výpisech, zobrazení ve zprávách a ve výkresech j</w:t>
        </w:r>
      </w:ins>
      <w:ins w:id="9" w:author="Král Ladislav" w:date="2021-03-29T15:09:00Z">
        <w:r w:rsidR="00E97943">
          <w:rPr>
            <w:szCs w:val="24"/>
          </w:rPr>
          <w:t>sou</w:t>
        </w:r>
      </w:ins>
      <w:ins w:id="10" w:author="Král Ladislav" w:date="2021-03-25T14:35:00Z">
        <w:r w:rsidR="00E97943">
          <w:rPr>
            <w:szCs w:val="24"/>
          </w:rPr>
          <w:t xml:space="preserve"> ilustrativní a popisují</w:t>
        </w:r>
        <w:bookmarkStart w:id="11" w:name="_GoBack"/>
        <w:bookmarkEnd w:id="11"/>
        <w:r w:rsidRPr="008E4FF9">
          <w:rPr>
            <w:szCs w:val="24"/>
          </w:rPr>
          <w:t xml:space="preserve"> design jednotlivých kusů nábytku</w:t>
        </w:r>
      </w:ins>
      <w:commentRangeEnd w:id="8"/>
      <w:r w:rsidR="00F837DF">
        <w:rPr>
          <w:rStyle w:val="Odkaznakoment"/>
        </w:rPr>
        <w:commentReference w:id="8"/>
      </w:r>
      <w:ins w:id="12" w:author="Král Ladislav" w:date="2021-03-25T14:35:00Z">
        <w:r w:rsidRPr="008E4FF9">
          <w:rPr>
            <w:szCs w:val="24"/>
          </w:rPr>
          <w:t>. To znamená, že mohou být nahrazeny jiným výrobkem stejného vzhledu, stejných nebo lepších technických parametrů se stejnou nebo delší životností. Každý z těchto výrobků bude vyvzorkován a písemně odsouhlasen zástupcem kupujícího.  Prodávající zodpovídá za dodržení technických předpisů výrobců a splnění normových požadavků na uvedené konstrukce.</w:t>
        </w:r>
      </w:ins>
      <w:del w:id="13" w:author="Král Ladislav" w:date="2021-03-25T14:35:00Z">
        <w:r w:rsidR="00F87F80" w:rsidRPr="00686CA7" w:rsidDel="008E4FF9">
          <w:rPr>
            <w:szCs w:val="24"/>
          </w:rPr>
          <w:delText xml:space="preserve">V souladu se zněním zákona o </w:delText>
        </w:r>
        <w:commentRangeStart w:id="14"/>
        <w:r w:rsidR="00F87F80" w:rsidRPr="00686CA7" w:rsidDel="008E4FF9">
          <w:rPr>
            <w:szCs w:val="24"/>
          </w:rPr>
          <w:delText xml:space="preserve">ZZVZ všechny ve výpisech, ve zprávách a ve výkresech uvedené výrobky slouží pouze jako vzorové příklady. To znamená, že mohou být nahrazeny jiným výrobkem stejného vzhledu, stejných nebo lepších technických parametrů se stejnou nebo delší životností. Každý z těchto </w:delText>
        </w:r>
        <w:commentRangeEnd w:id="14"/>
        <w:r w:rsidR="00EC36D3" w:rsidDel="008E4FF9">
          <w:rPr>
            <w:rStyle w:val="Odkaznakoment"/>
          </w:rPr>
          <w:commentReference w:id="14"/>
        </w:r>
        <w:r w:rsidR="00F87F80" w:rsidRPr="00686CA7" w:rsidDel="008E4FF9">
          <w:rPr>
            <w:szCs w:val="24"/>
          </w:rPr>
          <w:delText>výrobků bude na stavbě vyvzorkován a písemně odsouhlasen zástupcem projektanta a investora.  Realizační firma zodpovídá za dodržení technických předpisů výrobců a splnění normových požadavků na uvedené konstrukce.</w:delText>
        </w:r>
      </w:del>
    </w:p>
    <w:p w14:paraId="17C2B5DD" w14:textId="77777777" w:rsidR="00F87F80" w:rsidRPr="00F87F80" w:rsidRDefault="00F87F80" w:rsidP="00F87F80">
      <w:pPr>
        <w:jc w:val="both"/>
        <w:rPr>
          <w:szCs w:val="24"/>
        </w:rPr>
      </w:pPr>
    </w:p>
    <w:p w14:paraId="23C7A3D9" w14:textId="77777777" w:rsidR="00633E38" w:rsidRPr="006A048B" w:rsidRDefault="00633E38" w:rsidP="00C25955">
      <w:pPr>
        <w:pStyle w:val="Nadpis1"/>
        <w:numPr>
          <w:ilvl w:val="0"/>
          <w:numId w:val="19"/>
        </w:numPr>
        <w:tabs>
          <w:tab w:val="num" w:pos="567"/>
        </w:tabs>
        <w:ind w:left="567"/>
        <w:jc w:val="both"/>
        <w:rPr>
          <w:color w:val="auto"/>
        </w:rPr>
      </w:pPr>
      <w:r w:rsidRPr="006A048B">
        <w:rPr>
          <w:color w:val="auto"/>
        </w:rPr>
        <w:t xml:space="preserve">Architektonické </w:t>
      </w:r>
      <w:r w:rsidR="00397D4C">
        <w:rPr>
          <w:color w:val="auto"/>
        </w:rPr>
        <w:t xml:space="preserve">a dispoziční </w:t>
      </w:r>
      <w:r w:rsidRPr="006A048B">
        <w:rPr>
          <w:color w:val="auto"/>
        </w:rPr>
        <w:t>řešení</w:t>
      </w:r>
      <w:bookmarkEnd w:id="0"/>
    </w:p>
    <w:p w14:paraId="3CE57707" w14:textId="0966D957" w:rsidR="00633E38" w:rsidRDefault="00397D4C" w:rsidP="005377F6">
      <w:pPr>
        <w:pStyle w:val="textzakladni"/>
        <w:ind w:firstLine="567"/>
      </w:pPr>
      <w:bookmarkStart w:id="15" w:name="_Toc367811410"/>
      <w:r>
        <w:t>Objekt Výukového centra zpracování zemědělskýc</w:t>
      </w:r>
      <w:r w:rsidR="00A62C7E">
        <w:t>h produktů</w:t>
      </w:r>
      <w:r w:rsidR="007F6328">
        <w:t xml:space="preserve"> je umístěn na kraji univerzitního areálu při vjezdové komunikaci. M</w:t>
      </w:r>
      <w:r w:rsidR="00A62C7E">
        <w:t>á</w:t>
      </w:r>
      <w:r w:rsidR="002755F3">
        <w:t xml:space="preserve"> půdorys ve tvaru „L“, složený z hlavního </w:t>
      </w:r>
      <w:r w:rsidR="007F6328">
        <w:t xml:space="preserve">pětipodlažního </w:t>
      </w:r>
      <w:r w:rsidR="002755F3">
        <w:t xml:space="preserve">objektu </w:t>
      </w:r>
      <w:r w:rsidR="007F6328">
        <w:t xml:space="preserve">mírně zkoseného </w:t>
      </w:r>
      <w:r w:rsidR="002755F3">
        <w:t>obdélného</w:t>
      </w:r>
      <w:r w:rsidR="00A62C7E">
        <w:t xml:space="preserve"> půdorys</w:t>
      </w:r>
      <w:r w:rsidR="002755F3">
        <w:t>u</w:t>
      </w:r>
      <w:r w:rsidR="00A62C7E">
        <w:t xml:space="preserve"> </w:t>
      </w:r>
      <w:r w:rsidR="002755F3">
        <w:t xml:space="preserve">a přilehlého </w:t>
      </w:r>
      <w:del w:id="16" w:author="Mádlová Iva" w:date="2021-03-22T16:53:00Z">
        <w:r w:rsidR="00671555" w:rsidDel="00EC36D3">
          <w:delText xml:space="preserve"> </w:delText>
        </w:r>
      </w:del>
      <w:r w:rsidR="00671555">
        <w:t>jednopodlažní</w:t>
      </w:r>
      <w:r w:rsidR="002755F3">
        <w:t xml:space="preserve">ho </w:t>
      </w:r>
      <w:r w:rsidR="00671555">
        <w:t>objekt</w:t>
      </w:r>
      <w:r w:rsidR="002755F3">
        <w:t>u</w:t>
      </w:r>
      <w:r w:rsidR="007F6328">
        <w:t xml:space="preserve"> </w:t>
      </w:r>
      <w:r w:rsidR="00671555">
        <w:t>demonstračního a experimentálního pracoviště s</w:t>
      </w:r>
      <w:r w:rsidR="001701BB">
        <w:t> </w:t>
      </w:r>
      <w:r w:rsidR="00671555">
        <w:t>pozemkem</w:t>
      </w:r>
      <w:r w:rsidR="001701BB">
        <w:t xml:space="preserve"> – tzv. statku</w:t>
      </w:r>
      <w:r w:rsidR="00671555">
        <w:t>.</w:t>
      </w:r>
      <w:r w:rsidR="00A62C7E">
        <w:t xml:space="preserve"> </w:t>
      </w:r>
      <w:r w:rsidR="00671555">
        <w:t xml:space="preserve">Hlavní </w:t>
      </w:r>
      <w:r w:rsidR="007F6328">
        <w:t>vstup do objektu je ze severní areálové komunikace, souběžné s ulicí Kamýcká</w:t>
      </w:r>
      <w:r>
        <w:t xml:space="preserve">. Půdorysně je </w:t>
      </w:r>
      <w:r w:rsidR="002755F3">
        <w:t xml:space="preserve">objekt </w:t>
      </w:r>
      <w:r>
        <w:t xml:space="preserve">rozdělen na </w:t>
      </w:r>
      <w:r w:rsidR="002755F3">
        <w:t>3</w:t>
      </w:r>
      <w:r>
        <w:t xml:space="preserve"> funkční </w:t>
      </w:r>
      <w:r w:rsidR="002755F3">
        <w:t>celky:</w:t>
      </w:r>
      <w:r>
        <w:t xml:space="preserve"> </w:t>
      </w:r>
      <w:r w:rsidR="00A62C7E">
        <w:t xml:space="preserve">severozápadně </w:t>
      </w:r>
      <w:r w:rsidR="00671555">
        <w:t>orientovanou část provozní</w:t>
      </w:r>
      <w:r w:rsidR="007F6328">
        <w:t xml:space="preserve"> a výukovou</w:t>
      </w:r>
      <w:r w:rsidR="00671555">
        <w:t xml:space="preserve">, </w:t>
      </w:r>
      <w:r>
        <w:t xml:space="preserve">která obsahuje prostory jednotlivých technologických </w:t>
      </w:r>
      <w:r w:rsidR="007F6328">
        <w:t xml:space="preserve">a výrobních </w:t>
      </w:r>
      <w:r>
        <w:t xml:space="preserve">provozů a k nim náležejících učeben, </w:t>
      </w:r>
      <w:r w:rsidR="00A62C7E" w:rsidRPr="00A62C7E">
        <w:t xml:space="preserve">jihovýchodní </w:t>
      </w:r>
      <w:r w:rsidRPr="00A62C7E">
        <w:t>část</w:t>
      </w:r>
      <w:r>
        <w:t xml:space="preserve"> administrativní, </w:t>
      </w:r>
      <w:del w:id="17" w:author="Mádlová Iva" w:date="2021-03-22T16:54:00Z">
        <w:r w:rsidDel="00EC36D3">
          <w:delText xml:space="preserve"> </w:delText>
        </w:r>
      </w:del>
      <w:r>
        <w:t>kde jsou převážně kanceláře</w:t>
      </w:r>
      <w:r w:rsidR="00B35111">
        <w:t xml:space="preserve"> a </w:t>
      </w:r>
      <w:r>
        <w:t>s nimi související prostory</w:t>
      </w:r>
      <w:r w:rsidR="007F6328">
        <w:t xml:space="preserve"> </w:t>
      </w:r>
      <w:r w:rsidR="002755F3">
        <w:t>včetně zázemí a vertikálních komunikací</w:t>
      </w:r>
      <w:r>
        <w:t xml:space="preserve">. Oba celky jsou </w:t>
      </w:r>
      <w:r w:rsidR="00A62C7E">
        <w:t>spojeny</w:t>
      </w:r>
      <w:r>
        <w:t xml:space="preserve"> dvoranou, pro</w:t>
      </w:r>
      <w:r w:rsidR="00A62C7E">
        <w:t>cházející</w:t>
      </w:r>
      <w:r>
        <w:t xml:space="preserve"> skrz všechna podlaží. Díky otvorům v podlaze jednotlivých pater dvorany je prostor ve </w:t>
      </w:r>
      <w:del w:id="18" w:author="Mádlová Iva" w:date="2021-03-22T16:54:00Z">
        <w:r w:rsidDel="00EC36D3">
          <w:delText xml:space="preserve"> </w:delText>
        </w:r>
      </w:del>
      <w:r>
        <w:t xml:space="preserve">vertikálním směru </w:t>
      </w:r>
      <w:r w:rsidR="002755F3">
        <w:t>od 1. do 4.</w:t>
      </w:r>
      <w:ins w:id="19" w:author="Mádlová Iva" w:date="2021-03-22T16:54:00Z">
        <w:r w:rsidR="00EC36D3">
          <w:t xml:space="preserve"> </w:t>
        </w:r>
      </w:ins>
      <w:r w:rsidR="002755F3">
        <w:t xml:space="preserve">NP </w:t>
      </w:r>
      <w:r>
        <w:t>opticky propojený a zvětšující se velikost průhledů směrem nahoru podtrhuje jeho dynamické působení. Světlík v úrovni 5.NP celý prostor osvětluje</w:t>
      </w:r>
      <w:r w:rsidR="00671555">
        <w:t xml:space="preserve">. </w:t>
      </w:r>
    </w:p>
    <w:p w14:paraId="4A140E0D" w14:textId="77777777" w:rsidR="00671555" w:rsidRPr="00B0175D" w:rsidRDefault="00671555" w:rsidP="002755F3">
      <w:pPr>
        <w:pStyle w:val="textzakladni"/>
        <w:rPr>
          <w:rFonts w:cs="Arial"/>
        </w:rPr>
      </w:pPr>
    </w:p>
    <w:p w14:paraId="7E6BDFA3" w14:textId="77777777" w:rsidR="00AB6D28" w:rsidRPr="004A2CE7" w:rsidRDefault="00633E38" w:rsidP="002755F3">
      <w:pPr>
        <w:pStyle w:val="Nadpis1"/>
        <w:numPr>
          <w:ilvl w:val="0"/>
          <w:numId w:val="19"/>
        </w:numPr>
        <w:tabs>
          <w:tab w:val="num" w:pos="567"/>
        </w:tabs>
        <w:ind w:left="567"/>
        <w:jc w:val="both"/>
        <w:rPr>
          <w:color w:val="auto"/>
        </w:rPr>
      </w:pPr>
      <w:r w:rsidRPr="006A048B">
        <w:rPr>
          <w:color w:val="auto"/>
        </w:rPr>
        <w:t>Výtvarné řešení</w:t>
      </w:r>
      <w:bookmarkStart w:id="20" w:name="_Toc367811412"/>
      <w:bookmarkEnd w:id="15"/>
    </w:p>
    <w:p w14:paraId="0B6F6508" w14:textId="77777777" w:rsidR="00055992" w:rsidRPr="00237E03" w:rsidRDefault="00237E03" w:rsidP="002755F3">
      <w:pPr>
        <w:pStyle w:val="ZKLADNTEXT0"/>
        <w:rPr>
          <w:rFonts w:ascii="Arial" w:hAnsi="Arial" w:cs="Arial"/>
        </w:rPr>
      </w:pPr>
      <w:r w:rsidRPr="00237E03">
        <w:rPr>
          <w:rFonts w:ascii="Arial" w:hAnsi="Arial" w:cs="Arial"/>
        </w:rPr>
        <w:t xml:space="preserve">Výtvarné řešení interiéru navazuje na celkové architektonické pojetí objektu.  Ohniskem vnitřního prostoru je dvorana, jejíž </w:t>
      </w:r>
      <w:r w:rsidR="002755F3">
        <w:rPr>
          <w:rFonts w:ascii="Arial" w:hAnsi="Arial" w:cs="Arial"/>
        </w:rPr>
        <w:t xml:space="preserve">ztvárnění </w:t>
      </w:r>
      <w:r w:rsidRPr="00237E03">
        <w:rPr>
          <w:rFonts w:ascii="Arial" w:hAnsi="Arial" w:cs="Arial"/>
        </w:rPr>
        <w:t xml:space="preserve">zachovává hlavní principy vnějšího utváření objektu – jednoduchost směřující k minimalismu. Charakterizuje ji neutrální barevnost a syrovost pohledového betonu v kombinaci s tmavou </w:t>
      </w:r>
      <w:r w:rsidR="00B35111">
        <w:rPr>
          <w:rFonts w:ascii="Arial" w:hAnsi="Arial" w:cs="Arial"/>
        </w:rPr>
        <w:t xml:space="preserve">keramickou </w:t>
      </w:r>
      <w:r w:rsidRPr="00237E03">
        <w:rPr>
          <w:rFonts w:ascii="Arial" w:hAnsi="Arial" w:cs="Arial"/>
        </w:rPr>
        <w:t xml:space="preserve">dlažbou a </w:t>
      </w:r>
      <w:r w:rsidR="00B35111">
        <w:rPr>
          <w:rFonts w:ascii="Arial" w:hAnsi="Arial" w:cs="Arial"/>
        </w:rPr>
        <w:t>sklem, které se uplatňuje jednak na obkladech výtahových stěn, jednak jako hlavní materiál zábradlí.</w:t>
      </w:r>
    </w:p>
    <w:p w14:paraId="4B839E46" w14:textId="7AFD11DA" w:rsidR="00B35111" w:rsidRDefault="00237E03" w:rsidP="002755F3">
      <w:pPr>
        <w:ind w:firstLine="567"/>
        <w:jc w:val="both"/>
      </w:pPr>
      <w:r>
        <w:t xml:space="preserve">Důležitým prvkem a oživením prostoru jsou barevné detaily, </w:t>
      </w:r>
      <w:r w:rsidR="00B35111">
        <w:t>jež</w:t>
      </w:r>
      <w:r>
        <w:t xml:space="preserve"> </w:t>
      </w:r>
      <w:r w:rsidR="002755F3">
        <w:t>vycházejí z</w:t>
      </w:r>
      <w:r>
        <w:t xml:space="preserve"> barevného konceptu objektu </w:t>
      </w:r>
      <w:del w:id="21" w:author="Mádlová Iva" w:date="2021-03-22T16:55:00Z">
        <w:r w:rsidR="00B35111" w:rsidDel="00EC36D3">
          <w:delText xml:space="preserve"> </w:delText>
        </w:r>
      </w:del>
      <w:r w:rsidR="00B35111">
        <w:t xml:space="preserve">(viz 3. </w:t>
      </w:r>
      <w:ins w:id="22" w:author="Mádlová Iva" w:date="2021-03-22T16:55:00Z">
        <w:r w:rsidR="00EC36D3">
          <w:t>b</w:t>
        </w:r>
      </w:ins>
      <w:del w:id="23" w:author="Mádlová Iva" w:date="2021-03-22T16:55:00Z">
        <w:r w:rsidR="00B35111" w:rsidDel="00EC36D3">
          <w:delText>B</w:delText>
        </w:r>
      </w:del>
      <w:r w:rsidR="00B35111">
        <w:t xml:space="preserve">arevný koncept objektu) </w:t>
      </w:r>
      <w:r>
        <w:t>a napomáhají orientaci v rámci budovy</w:t>
      </w:r>
      <w:r w:rsidR="00B35111">
        <w:t xml:space="preserve">. </w:t>
      </w:r>
    </w:p>
    <w:p w14:paraId="135BD061" w14:textId="1F4376BA" w:rsidR="00237E03" w:rsidRDefault="00237E03" w:rsidP="002755F3">
      <w:pPr>
        <w:ind w:firstLine="567"/>
        <w:jc w:val="both"/>
      </w:pPr>
      <w:r>
        <w:t>Část provozní je řešena s důrazem na funkčnost a potřeby daných technologií. Z velké části se zde uplatňují keramické obklady, vždy v kombinaci základní</w:t>
      </w:r>
      <w:r w:rsidR="002755F3">
        <w:t>ho</w:t>
      </w:r>
      <w:r>
        <w:t xml:space="preserve"> světlé</w:t>
      </w:r>
      <w:r w:rsidR="002755F3">
        <w:t>ho</w:t>
      </w:r>
      <w:r>
        <w:t xml:space="preserve"> neutrální</w:t>
      </w:r>
      <w:r w:rsidR="002755F3">
        <w:t xml:space="preserve">ho odstínu </w:t>
      </w:r>
      <w:r>
        <w:t xml:space="preserve">s akcenty v barvě daného provozu. </w:t>
      </w:r>
      <w:commentRangeStart w:id="24"/>
      <w:commentRangeStart w:id="25"/>
      <w:del w:id="26" w:author="Král Ladislav" w:date="2021-03-25T14:35:00Z">
        <w:r w:rsidDel="008E4FF9">
          <w:delText xml:space="preserve">V případě chlazených provozů nebo mrazících boxů jsou použity izolační  PUR panely. </w:delText>
        </w:r>
        <w:commentRangeEnd w:id="24"/>
        <w:r w:rsidR="00EC36D3" w:rsidDel="008E4FF9">
          <w:rPr>
            <w:rStyle w:val="Odkaznakoment"/>
          </w:rPr>
          <w:commentReference w:id="24"/>
        </w:r>
        <w:commentRangeEnd w:id="25"/>
        <w:r w:rsidR="008E4FF9" w:rsidDel="008E4FF9">
          <w:rPr>
            <w:rStyle w:val="Odkaznakoment"/>
          </w:rPr>
          <w:commentReference w:id="25"/>
        </w:r>
      </w:del>
      <w:r>
        <w:t xml:space="preserve">Nedílnou součástí ztvárnění provozních interiérů jsou podlahy, převážně lité, v odpovídajícím odstínu, nebo výrazněji barevné podlahy vinylové v chodbách a denních místnostech. </w:t>
      </w:r>
      <w:del w:id="27" w:author="Mádlová Iva" w:date="2021-03-22T16:55:00Z">
        <w:r w:rsidDel="00EC36D3">
          <w:delText xml:space="preserve"> </w:delText>
        </w:r>
      </w:del>
      <w:r>
        <w:t xml:space="preserve">Stropy v provozech jsou </w:t>
      </w:r>
      <w:r w:rsidR="00723242">
        <w:t>většinou ponechány</w:t>
      </w:r>
      <w:r w:rsidR="002755F3">
        <w:t xml:space="preserve"> bez podhledů, opatřeny uzavíracím nátěrem.</w:t>
      </w:r>
    </w:p>
    <w:p w14:paraId="4455D0C3" w14:textId="77777777" w:rsidR="00237E03" w:rsidRDefault="00237E03" w:rsidP="002755F3">
      <w:pPr>
        <w:jc w:val="both"/>
      </w:pPr>
      <w:r>
        <w:t xml:space="preserve">V části administrativní je kladen větší důraz na reprezentativnost. Typické jsou vinylové podlahy v neutrálním odstínu, nábytek v dezénu světlého dřeva s barevnými detaily potahů židlí a paravanů. Kancelář vedoucího s přiléhajícím sekretariátem a </w:t>
      </w:r>
      <w:r>
        <w:lastRenderedPageBreak/>
        <w:t>zasedací místností jsou řešeny ve vyšším standardu s nábytkem v tmavším odstínu dřeva a kobercem</w:t>
      </w:r>
      <w:r w:rsidR="00723242">
        <w:t xml:space="preserve"> ve čtvercích</w:t>
      </w:r>
      <w:r>
        <w:t xml:space="preserve"> s lineárním dekorem. Oproti neutrálním kancelářím je barevně zdůrazněna čajová kuchyňka jako místo pro odpočinek a občerstvení zaměstnanců.</w:t>
      </w:r>
    </w:p>
    <w:p w14:paraId="2B36932C" w14:textId="77777777" w:rsidR="00633E38" w:rsidRPr="0075252A" w:rsidRDefault="00237E03" w:rsidP="00F87F80">
      <w:pPr>
        <w:jc w:val="both"/>
      </w:pPr>
      <w:r>
        <w:t>Podrobná specifikace materiálů, povrchů a atypického mobiliáře je v projektové dokumentaci interiéru.</w:t>
      </w:r>
    </w:p>
    <w:p w14:paraId="67B8B9A7" w14:textId="77777777" w:rsidR="00633E38" w:rsidRPr="006A048B" w:rsidRDefault="00237E03" w:rsidP="002755F3">
      <w:pPr>
        <w:pStyle w:val="Nadpis1"/>
        <w:numPr>
          <w:ilvl w:val="0"/>
          <w:numId w:val="19"/>
        </w:numPr>
        <w:tabs>
          <w:tab w:val="num" w:pos="567"/>
        </w:tabs>
        <w:ind w:left="567"/>
        <w:jc w:val="both"/>
        <w:rPr>
          <w:color w:val="auto"/>
        </w:rPr>
      </w:pPr>
      <w:r>
        <w:rPr>
          <w:color w:val="auto"/>
        </w:rPr>
        <w:t>Barevný koncept objektu</w:t>
      </w:r>
    </w:p>
    <w:p w14:paraId="34B71E20" w14:textId="025D4EB3" w:rsidR="00B35111" w:rsidRDefault="00237E03" w:rsidP="00B35111">
      <w:pPr>
        <w:ind w:firstLine="567"/>
        <w:jc w:val="both"/>
      </w:pPr>
      <w:r>
        <w:t xml:space="preserve">Barevné řešení dotváří architekturu interiéru a zároveň je součástí orientačního systému. </w:t>
      </w:r>
      <w:r w:rsidR="00B35111">
        <w:t xml:space="preserve">Každý z výukových technologických provozů má přiřazenou barvu, charakteristickou pro ztvárnění k němu náležejícím prostor. Pro volbu barev bylo použito zobrazení barevného spektra v kruhu a jeho pomyslné rozřezání na šest vodorovných </w:t>
      </w:r>
      <w:del w:id="28" w:author="Mádlová Iva" w:date="2021-03-22T16:56:00Z">
        <w:r w:rsidR="00B35111" w:rsidDel="00EC36D3">
          <w:delText xml:space="preserve"> </w:delText>
        </w:r>
      </w:del>
      <w:r w:rsidR="00B35111">
        <w:t>pásem podle počtu podlaží. Zároveň byly zachovány ustálené kombinace barev s určitým typem provozu, jako např. maso – červená, mléko – modrá.</w:t>
      </w:r>
    </w:p>
    <w:p w14:paraId="700B7F06" w14:textId="77777777" w:rsidR="00237E03" w:rsidRDefault="00237E03" w:rsidP="00F87F80">
      <w:pPr>
        <w:ind w:firstLine="567"/>
        <w:jc w:val="both"/>
      </w:pPr>
      <w:r>
        <w:t xml:space="preserve">V každém podlaží se tak uplatňuje několik barev a barva převažující se stala barvou určující pro dané podlaží. Zvolené barvy a jejich odstíny se uplatňují v interiéru jednotlivých provozů například v podlahách, keramických obkladech, v nábytku a doplňcích, případně v barvě stěn. </w:t>
      </w:r>
    </w:p>
    <w:p w14:paraId="0414FB60" w14:textId="77777777" w:rsidR="00237E03" w:rsidRDefault="00237E03" w:rsidP="002755F3">
      <w:pPr>
        <w:jc w:val="both"/>
      </w:pPr>
      <w:r>
        <w:t>Přehled barevnosti provozů: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2835"/>
        <w:gridCol w:w="992"/>
      </w:tblGrid>
      <w:tr w:rsidR="00237E03" w14:paraId="77A59D18" w14:textId="77777777" w:rsidTr="007758A5">
        <w:trPr>
          <w:trHeight w:val="598"/>
        </w:trPr>
        <w:tc>
          <w:tcPr>
            <w:tcW w:w="5495" w:type="dxa"/>
          </w:tcPr>
          <w:p w14:paraId="33FC3E75" w14:textId="77777777" w:rsidR="00237E03" w:rsidRDefault="00237E03" w:rsidP="002755F3">
            <w:pPr>
              <w:jc w:val="both"/>
            </w:pPr>
            <w:r>
              <w:t>Provoz</w:t>
            </w:r>
          </w:p>
          <w:p w14:paraId="6EF4EB43" w14:textId="77777777" w:rsidR="00237E03" w:rsidRDefault="00237E03" w:rsidP="002755F3">
            <w:pPr>
              <w:jc w:val="both"/>
            </w:pPr>
          </w:p>
        </w:tc>
        <w:tc>
          <w:tcPr>
            <w:tcW w:w="2835" w:type="dxa"/>
          </w:tcPr>
          <w:p w14:paraId="44F26499" w14:textId="77777777" w:rsidR="00237E03" w:rsidRDefault="00237E03" w:rsidP="002755F3">
            <w:pPr>
              <w:jc w:val="both"/>
            </w:pPr>
            <w:r>
              <w:t>Barva</w:t>
            </w:r>
          </w:p>
        </w:tc>
        <w:tc>
          <w:tcPr>
            <w:tcW w:w="992" w:type="dxa"/>
          </w:tcPr>
          <w:p w14:paraId="220A13C8" w14:textId="77777777" w:rsidR="00237E03" w:rsidRDefault="00237E03" w:rsidP="002755F3">
            <w:pPr>
              <w:jc w:val="both"/>
            </w:pPr>
            <w:r>
              <w:t>Podlaží</w:t>
            </w:r>
          </w:p>
        </w:tc>
      </w:tr>
      <w:tr w:rsidR="00237E03" w14:paraId="71CA696C" w14:textId="77777777" w:rsidTr="007758A5">
        <w:trPr>
          <w:trHeight w:val="305"/>
        </w:trPr>
        <w:tc>
          <w:tcPr>
            <w:tcW w:w="5495" w:type="dxa"/>
          </w:tcPr>
          <w:p w14:paraId="27889FD3" w14:textId="77777777" w:rsidR="00237E03" w:rsidRDefault="00237E03" w:rsidP="002755F3">
            <w:pPr>
              <w:jc w:val="both"/>
            </w:pPr>
            <w:r>
              <w:t>Lisovna</w:t>
            </w:r>
          </w:p>
        </w:tc>
        <w:tc>
          <w:tcPr>
            <w:tcW w:w="2835" w:type="dxa"/>
          </w:tcPr>
          <w:p w14:paraId="3F68301A" w14:textId="77777777" w:rsidR="00237E03" w:rsidRDefault="00237E03" w:rsidP="002755F3">
            <w:pPr>
              <w:jc w:val="both"/>
            </w:pPr>
            <w:r>
              <w:t>Vínová RAL 4002</w:t>
            </w:r>
          </w:p>
        </w:tc>
        <w:tc>
          <w:tcPr>
            <w:tcW w:w="992" w:type="dxa"/>
          </w:tcPr>
          <w:p w14:paraId="1B0A361B" w14:textId="77777777" w:rsidR="00237E03" w:rsidRDefault="00237E03" w:rsidP="002755F3">
            <w:pPr>
              <w:jc w:val="both"/>
            </w:pPr>
            <w:r>
              <w:t>-1</w:t>
            </w:r>
          </w:p>
        </w:tc>
      </w:tr>
      <w:tr w:rsidR="00237E03" w14:paraId="497DFFF1" w14:textId="77777777" w:rsidTr="007758A5">
        <w:trPr>
          <w:trHeight w:val="293"/>
        </w:trPr>
        <w:tc>
          <w:tcPr>
            <w:tcW w:w="5495" w:type="dxa"/>
          </w:tcPr>
          <w:p w14:paraId="7D3B363D" w14:textId="77777777" w:rsidR="00237E03" w:rsidRDefault="00057EF8" w:rsidP="002755F3">
            <w:pPr>
              <w:jc w:val="both"/>
            </w:pPr>
            <w:r>
              <w:t>Maloobjemový provoz ke zpracování masa</w:t>
            </w:r>
          </w:p>
        </w:tc>
        <w:tc>
          <w:tcPr>
            <w:tcW w:w="2835" w:type="dxa"/>
          </w:tcPr>
          <w:p w14:paraId="639CB27A" w14:textId="77777777" w:rsidR="00237E03" w:rsidRDefault="00237E03" w:rsidP="002755F3">
            <w:pPr>
              <w:jc w:val="both"/>
            </w:pPr>
            <w:r>
              <w:t>Červená RAL  3020</w:t>
            </w:r>
          </w:p>
        </w:tc>
        <w:tc>
          <w:tcPr>
            <w:tcW w:w="992" w:type="dxa"/>
          </w:tcPr>
          <w:p w14:paraId="0D77D6F4" w14:textId="77777777" w:rsidR="00237E03" w:rsidRDefault="00237E03" w:rsidP="002755F3">
            <w:pPr>
              <w:jc w:val="both"/>
            </w:pPr>
            <w:r>
              <w:t>1,2</w:t>
            </w:r>
          </w:p>
        </w:tc>
      </w:tr>
      <w:tr w:rsidR="00237E03" w14:paraId="3595CC7E" w14:textId="77777777" w:rsidTr="007758A5">
        <w:trPr>
          <w:trHeight w:val="293"/>
        </w:trPr>
        <w:tc>
          <w:tcPr>
            <w:tcW w:w="5495" w:type="dxa"/>
          </w:tcPr>
          <w:p w14:paraId="01D0AE53" w14:textId="77777777" w:rsidR="00237E03" w:rsidRDefault="00057EF8" w:rsidP="002755F3">
            <w:pPr>
              <w:jc w:val="both"/>
            </w:pPr>
            <w:r>
              <w:t>Maloobjemový provoz ke zpracování mléka</w:t>
            </w:r>
          </w:p>
        </w:tc>
        <w:tc>
          <w:tcPr>
            <w:tcW w:w="2835" w:type="dxa"/>
          </w:tcPr>
          <w:p w14:paraId="3DBC5D9A" w14:textId="77777777" w:rsidR="00237E03" w:rsidRDefault="00237E03" w:rsidP="002755F3">
            <w:pPr>
              <w:jc w:val="both"/>
            </w:pPr>
            <w:r>
              <w:t>Světle modrá RAL 5024</w:t>
            </w:r>
          </w:p>
        </w:tc>
        <w:tc>
          <w:tcPr>
            <w:tcW w:w="992" w:type="dxa"/>
          </w:tcPr>
          <w:p w14:paraId="7E5FA04E" w14:textId="77777777" w:rsidR="00237E03" w:rsidRDefault="00237E03" w:rsidP="002755F3">
            <w:pPr>
              <w:jc w:val="both"/>
            </w:pPr>
            <w:r>
              <w:t>1,2</w:t>
            </w:r>
          </w:p>
        </w:tc>
      </w:tr>
      <w:tr w:rsidR="00237E03" w14:paraId="0A29F7A4" w14:textId="77777777" w:rsidTr="007758A5">
        <w:trPr>
          <w:trHeight w:val="293"/>
        </w:trPr>
        <w:tc>
          <w:tcPr>
            <w:tcW w:w="5495" w:type="dxa"/>
          </w:tcPr>
          <w:p w14:paraId="4ED2D6DD" w14:textId="77777777" w:rsidR="00237E03" w:rsidRDefault="00237E03" w:rsidP="002755F3">
            <w:pPr>
              <w:jc w:val="both"/>
            </w:pPr>
            <w:r>
              <w:t>Moštárna</w:t>
            </w:r>
          </w:p>
        </w:tc>
        <w:tc>
          <w:tcPr>
            <w:tcW w:w="2835" w:type="dxa"/>
          </w:tcPr>
          <w:p w14:paraId="0989B501" w14:textId="77777777" w:rsidR="00237E03" w:rsidRDefault="00237E03" w:rsidP="002755F3">
            <w:pPr>
              <w:jc w:val="both"/>
            </w:pPr>
            <w:r>
              <w:t>Tmavě modrá RAL 5002</w:t>
            </w:r>
          </w:p>
        </w:tc>
        <w:tc>
          <w:tcPr>
            <w:tcW w:w="992" w:type="dxa"/>
          </w:tcPr>
          <w:p w14:paraId="02F19D3E" w14:textId="77777777" w:rsidR="00237E03" w:rsidRDefault="00237E03" w:rsidP="002755F3">
            <w:pPr>
              <w:jc w:val="both"/>
            </w:pPr>
            <w:r>
              <w:t>1</w:t>
            </w:r>
          </w:p>
        </w:tc>
      </w:tr>
      <w:tr w:rsidR="00237E03" w14:paraId="1750BE43" w14:textId="77777777" w:rsidTr="007758A5">
        <w:trPr>
          <w:trHeight w:val="305"/>
        </w:trPr>
        <w:tc>
          <w:tcPr>
            <w:tcW w:w="5495" w:type="dxa"/>
          </w:tcPr>
          <w:p w14:paraId="070E1731" w14:textId="77777777" w:rsidR="00237E03" w:rsidRDefault="00057EF8" w:rsidP="002755F3">
            <w:pPr>
              <w:jc w:val="both"/>
            </w:pPr>
            <w:r>
              <w:t xml:space="preserve">Maloobjemová pekárna a </w:t>
            </w:r>
            <w:r w:rsidR="00237E03">
              <w:t>cukrárna</w:t>
            </w:r>
          </w:p>
        </w:tc>
        <w:tc>
          <w:tcPr>
            <w:tcW w:w="2835" w:type="dxa"/>
          </w:tcPr>
          <w:p w14:paraId="429C5748" w14:textId="77777777" w:rsidR="00237E03" w:rsidRDefault="00237E03" w:rsidP="002755F3">
            <w:pPr>
              <w:jc w:val="both"/>
            </w:pPr>
            <w:r>
              <w:t>Oranžová RAL 2003</w:t>
            </w:r>
          </w:p>
        </w:tc>
        <w:tc>
          <w:tcPr>
            <w:tcW w:w="992" w:type="dxa"/>
          </w:tcPr>
          <w:p w14:paraId="02CD415A" w14:textId="77777777" w:rsidR="00237E03" w:rsidRDefault="00237E03" w:rsidP="002755F3">
            <w:pPr>
              <w:jc w:val="both"/>
            </w:pPr>
            <w:r>
              <w:t>3</w:t>
            </w:r>
          </w:p>
        </w:tc>
      </w:tr>
      <w:tr w:rsidR="00237E03" w14:paraId="1EC215A1" w14:textId="77777777" w:rsidTr="007758A5">
        <w:trPr>
          <w:trHeight w:val="305"/>
        </w:trPr>
        <w:tc>
          <w:tcPr>
            <w:tcW w:w="5495" w:type="dxa"/>
          </w:tcPr>
          <w:p w14:paraId="0F9FDC66" w14:textId="77777777" w:rsidR="00237E03" w:rsidRDefault="00057EF8" w:rsidP="002755F3">
            <w:pPr>
              <w:jc w:val="both"/>
            </w:pPr>
            <w:r>
              <w:t>Gastroprovoz a d</w:t>
            </w:r>
            <w:r w:rsidR="00237E03">
              <w:t>egustační kuchyně</w:t>
            </w:r>
          </w:p>
        </w:tc>
        <w:tc>
          <w:tcPr>
            <w:tcW w:w="2835" w:type="dxa"/>
          </w:tcPr>
          <w:p w14:paraId="02D6E730" w14:textId="77777777" w:rsidR="00237E03" w:rsidRDefault="00237E03" w:rsidP="002755F3">
            <w:pPr>
              <w:jc w:val="both"/>
            </w:pPr>
            <w:r>
              <w:t>Žlutá RAL 1018</w:t>
            </w:r>
          </w:p>
        </w:tc>
        <w:tc>
          <w:tcPr>
            <w:tcW w:w="992" w:type="dxa"/>
          </w:tcPr>
          <w:p w14:paraId="096FBD69" w14:textId="77777777" w:rsidR="00237E03" w:rsidRDefault="00237E03" w:rsidP="002755F3">
            <w:pPr>
              <w:jc w:val="both"/>
            </w:pPr>
            <w:r>
              <w:t>4</w:t>
            </w:r>
          </w:p>
        </w:tc>
      </w:tr>
      <w:tr w:rsidR="00237E03" w14:paraId="48D42C35" w14:textId="77777777" w:rsidTr="007758A5">
        <w:trPr>
          <w:trHeight w:val="305"/>
        </w:trPr>
        <w:tc>
          <w:tcPr>
            <w:tcW w:w="5495" w:type="dxa"/>
          </w:tcPr>
          <w:p w14:paraId="16C4799A" w14:textId="77777777" w:rsidR="00237E03" w:rsidRDefault="00057EF8" w:rsidP="002755F3">
            <w:pPr>
              <w:jc w:val="both"/>
            </w:pPr>
            <w:r>
              <w:t>Sladovna, výukový a demonstrační minipivovar</w:t>
            </w:r>
          </w:p>
        </w:tc>
        <w:tc>
          <w:tcPr>
            <w:tcW w:w="2835" w:type="dxa"/>
          </w:tcPr>
          <w:p w14:paraId="0A79D56A" w14:textId="77777777" w:rsidR="00237E03" w:rsidRDefault="00237E03" w:rsidP="002755F3">
            <w:pPr>
              <w:jc w:val="both"/>
            </w:pPr>
            <w:r>
              <w:t>Zelená RAL 6002</w:t>
            </w:r>
          </w:p>
        </w:tc>
        <w:tc>
          <w:tcPr>
            <w:tcW w:w="992" w:type="dxa"/>
          </w:tcPr>
          <w:p w14:paraId="7EFCF1C6" w14:textId="77777777" w:rsidR="00237E03" w:rsidRDefault="00237E03" w:rsidP="002755F3">
            <w:pPr>
              <w:jc w:val="both"/>
            </w:pPr>
            <w:r>
              <w:t>4</w:t>
            </w:r>
          </w:p>
        </w:tc>
      </w:tr>
      <w:tr w:rsidR="00237E03" w14:paraId="2B64FA9C" w14:textId="77777777" w:rsidTr="007758A5">
        <w:trPr>
          <w:trHeight w:val="305"/>
        </w:trPr>
        <w:tc>
          <w:tcPr>
            <w:tcW w:w="5495" w:type="dxa"/>
          </w:tcPr>
          <w:p w14:paraId="0EB0C573" w14:textId="77777777" w:rsidR="00237E03" w:rsidRDefault="00237E03" w:rsidP="002755F3">
            <w:pPr>
              <w:jc w:val="both"/>
            </w:pPr>
            <w:r>
              <w:t>Zpracování ovoce</w:t>
            </w:r>
            <w:r w:rsidR="00057EF8">
              <w:t xml:space="preserve"> a zeleniny, ly</w:t>
            </w:r>
            <w:r w:rsidR="007758A5">
              <w:t>o</w:t>
            </w:r>
            <w:r w:rsidR="00057EF8">
              <w:t>filizační technologie</w:t>
            </w:r>
          </w:p>
        </w:tc>
        <w:tc>
          <w:tcPr>
            <w:tcW w:w="2835" w:type="dxa"/>
          </w:tcPr>
          <w:p w14:paraId="2E93783D" w14:textId="77777777" w:rsidR="00237E03" w:rsidRDefault="00237E03" w:rsidP="002755F3">
            <w:pPr>
              <w:jc w:val="both"/>
            </w:pPr>
            <w:r>
              <w:t>Světle zelená RAL 6018</w:t>
            </w:r>
          </w:p>
        </w:tc>
        <w:tc>
          <w:tcPr>
            <w:tcW w:w="992" w:type="dxa"/>
          </w:tcPr>
          <w:p w14:paraId="6A787D1F" w14:textId="77777777" w:rsidR="00237E03" w:rsidRDefault="00237E03" w:rsidP="002755F3">
            <w:pPr>
              <w:jc w:val="both"/>
            </w:pPr>
            <w:r>
              <w:t>4</w:t>
            </w:r>
          </w:p>
        </w:tc>
      </w:tr>
      <w:tr w:rsidR="00237E03" w14:paraId="0C880E25" w14:textId="77777777" w:rsidTr="007758A5">
        <w:trPr>
          <w:trHeight w:val="305"/>
        </w:trPr>
        <w:tc>
          <w:tcPr>
            <w:tcW w:w="5495" w:type="dxa"/>
          </w:tcPr>
          <w:p w14:paraId="5BEEFF2C" w14:textId="77777777" w:rsidR="00237E03" w:rsidRDefault="00057EF8" w:rsidP="002755F3">
            <w:pPr>
              <w:jc w:val="both"/>
            </w:pPr>
            <w:r>
              <w:t xml:space="preserve">Maloobjemová </w:t>
            </w:r>
            <w:r w:rsidR="00237E03">
              <w:t>mlýnice</w:t>
            </w:r>
          </w:p>
        </w:tc>
        <w:tc>
          <w:tcPr>
            <w:tcW w:w="2835" w:type="dxa"/>
          </w:tcPr>
          <w:p w14:paraId="7AC02647" w14:textId="77777777" w:rsidR="00237E03" w:rsidRDefault="00237E03" w:rsidP="002755F3">
            <w:pPr>
              <w:jc w:val="both"/>
            </w:pPr>
            <w:r>
              <w:t>Okrová RAL 1017</w:t>
            </w:r>
          </w:p>
        </w:tc>
        <w:tc>
          <w:tcPr>
            <w:tcW w:w="992" w:type="dxa"/>
          </w:tcPr>
          <w:p w14:paraId="38897631" w14:textId="77777777" w:rsidR="00237E03" w:rsidRDefault="00237E03" w:rsidP="002755F3">
            <w:pPr>
              <w:jc w:val="both"/>
            </w:pPr>
            <w:r>
              <w:t>4</w:t>
            </w:r>
          </w:p>
        </w:tc>
      </w:tr>
      <w:tr w:rsidR="00237E03" w14:paraId="3BA33C36" w14:textId="77777777" w:rsidTr="007758A5">
        <w:trPr>
          <w:trHeight w:val="305"/>
        </w:trPr>
        <w:tc>
          <w:tcPr>
            <w:tcW w:w="5495" w:type="dxa"/>
          </w:tcPr>
          <w:p w14:paraId="5A935AD6" w14:textId="77777777" w:rsidR="00237E03" w:rsidRDefault="00237E03" w:rsidP="002755F3">
            <w:pPr>
              <w:jc w:val="both"/>
            </w:pPr>
            <w:r>
              <w:t>Senzorická laboratoř</w:t>
            </w:r>
          </w:p>
        </w:tc>
        <w:tc>
          <w:tcPr>
            <w:tcW w:w="2835" w:type="dxa"/>
          </w:tcPr>
          <w:p w14:paraId="6210A2D3" w14:textId="77777777" w:rsidR="00237E03" w:rsidRDefault="00237E03" w:rsidP="002755F3">
            <w:pPr>
              <w:jc w:val="both"/>
            </w:pPr>
            <w:r>
              <w:t>Bílá RAL 9003</w:t>
            </w:r>
          </w:p>
        </w:tc>
        <w:tc>
          <w:tcPr>
            <w:tcW w:w="992" w:type="dxa"/>
          </w:tcPr>
          <w:p w14:paraId="334365C0" w14:textId="77777777" w:rsidR="00237E03" w:rsidRDefault="00237E03" w:rsidP="002755F3">
            <w:pPr>
              <w:jc w:val="both"/>
            </w:pPr>
            <w:r>
              <w:t>4</w:t>
            </w:r>
          </w:p>
        </w:tc>
      </w:tr>
      <w:tr w:rsidR="00237E03" w14:paraId="01911500" w14:textId="77777777" w:rsidTr="007758A5">
        <w:trPr>
          <w:trHeight w:val="305"/>
        </w:trPr>
        <w:tc>
          <w:tcPr>
            <w:tcW w:w="5495" w:type="dxa"/>
          </w:tcPr>
          <w:p w14:paraId="0049A5B5" w14:textId="77777777" w:rsidR="00237E03" w:rsidRDefault="00237E03" w:rsidP="002755F3">
            <w:pPr>
              <w:jc w:val="both"/>
            </w:pPr>
            <w:r>
              <w:t>Kanceláře</w:t>
            </w:r>
          </w:p>
        </w:tc>
        <w:tc>
          <w:tcPr>
            <w:tcW w:w="2835" w:type="dxa"/>
          </w:tcPr>
          <w:p w14:paraId="2466CC2D" w14:textId="77777777" w:rsidR="00237E03" w:rsidRPr="00237E03" w:rsidRDefault="00237E03" w:rsidP="002755F3">
            <w:pPr>
              <w:jc w:val="both"/>
              <w:rPr>
                <w:caps/>
              </w:rPr>
            </w:pPr>
            <w:r>
              <w:t xml:space="preserve">Šedá </w:t>
            </w:r>
            <w:r w:rsidRPr="00237E03">
              <w:rPr>
                <w:caps/>
              </w:rPr>
              <w:t>RAL 7040</w:t>
            </w:r>
          </w:p>
        </w:tc>
        <w:tc>
          <w:tcPr>
            <w:tcW w:w="992" w:type="dxa"/>
          </w:tcPr>
          <w:p w14:paraId="16B38F67" w14:textId="77777777" w:rsidR="00237E03" w:rsidRDefault="00237E03" w:rsidP="002755F3">
            <w:pPr>
              <w:jc w:val="both"/>
            </w:pPr>
            <w:r>
              <w:t>2,3,5</w:t>
            </w:r>
          </w:p>
        </w:tc>
      </w:tr>
      <w:tr w:rsidR="00237E03" w14:paraId="20E40571" w14:textId="77777777" w:rsidTr="007758A5">
        <w:trPr>
          <w:trHeight w:val="305"/>
        </w:trPr>
        <w:tc>
          <w:tcPr>
            <w:tcW w:w="5495" w:type="dxa"/>
          </w:tcPr>
          <w:p w14:paraId="35DF456B" w14:textId="77777777" w:rsidR="00237E03" w:rsidRDefault="00237E03" w:rsidP="002755F3">
            <w:pPr>
              <w:jc w:val="both"/>
            </w:pPr>
            <w:r>
              <w:t>Výstavní prostor</w:t>
            </w:r>
          </w:p>
        </w:tc>
        <w:tc>
          <w:tcPr>
            <w:tcW w:w="2835" w:type="dxa"/>
          </w:tcPr>
          <w:p w14:paraId="5176D7FD" w14:textId="77777777" w:rsidR="00237E03" w:rsidRDefault="00237E03" w:rsidP="002755F3">
            <w:pPr>
              <w:jc w:val="both"/>
            </w:pPr>
            <w:r>
              <w:t>Tmavě šedá RAL 7043</w:t>
            </w:r>
          </w:p>
        </w:tc>
        <w:tc>
          <w:tcPr>
            <w:tcW w:w="992" w:type="dxa"/>
          </w:tcPr>
          <w:p w14:paraId="5748DA1A" w14:textId="77777777" w:rsidR="00237E03" w:rsidRDefault="00237E03" w:rsidP="002755F3">
            <w:pPr>
              <w:jc w:val="both"/>
            </w:pPr>
            <w:r>
              <w:t>1</w:t>
            </w:r>
          </w:p>
        </w:tc>
      </w:tr>
      <w:tr w:rsidR="00310D5F" w14:paraId="4D22F88E" w14:textId="77777777" w:rsidTr="007758A5">
        <w:trPr>
          <w:trHeight w:val="305"/>
        </w:trPr>
        <w:tc>
          <w:tcPr>
            <w:tcW w:w="5495" w:type="dxa"/>
          </w:tcPr>
          <w:p w14:paraId="66B18C67" w14:textId="77777777" w:rsidR="00310D5F" w:rsidRDefault="00310D5F" w:rsidP="002755F3">
            <w:pPr>
              <w:jc w:val="both"/>
            </w:pPr>
            <w:r>
              <w:t>Výživová laboratoř</w:t>
            </w:r>
          </w:p>
        </w:tc>
        <w:tc>
          <w:tcPr>
            <w:tcW w:w="2835" w:type="dxa"/>
          </w:tcPr>
          <w:p w14:paraId="446428C7" w14:textId="77777777" w:rsidR="00310D5F" w:rsidRDefault="00310D5F" w:rsidP="002755F3">
            <w:pPr>
              <w:jc w:val="both"/>
            </w:pPr>
            <w:r>
              <w:t>Tyrkysová RAL 5018</w:t>
            </w:r>
          </w:p>
        </w:tc>
        <w:tc>
          <w:tcPr>
            <w:tcW w:w="992" w:type="dxa"/>
          </w:tcPr>
          <w:p w14:paraId="517D4092" w14:textId="77777777" w:rsidR="00310D5F" w:rsidRDefault="00310D5F" w:rsidP="002755F3">
            <w:pPr>
              <w:jc w:val="both"/>
            </w:pPr>
            <w:r>
              <w:t>3</w:t>
            </w:r>
          </w:p>
        </w:tc>
      </w:tr>
    </w:tbl>
    <w:p w14:paraId="51A63F6B" w14:textId="77777777" w:rsidR="00237E03" w:rsidRDefault="00237E03" w:rsidP="002755F3">
      <w:pPr>
        <w:jc w:val="both"/>
      </w:pPr>
    </w:p>
    <w:p w14:paraId="71DBD1EC" w14:textId="77777777" w:rsidR="00237E03" w:rsidRPr="00237E03" w:rsidRDefault="00237E03" w:rsidP="002755F3">
      <w:pPr>
        <w:jc w:val="both"/>
        <w:rPr>
          <w:b/>
        </w:rPr>
      </w:pPr>
      <w:r w:rsidRPr="00237E03">
        <w:rPr>
          <w:b/>
        </w:rPr>
        <w:t>Přehled barevnosti podlaží</w:t>
      </w:r>
    </w:p>
    <w:tbl>
      <w:tblPr>
        <w:tblW w:w="4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416"/>
      </w:tblGrid>
      <w:tr w:rsidR="00237E03" w14:paraId="49BC7D52" w14:textId="77777777" w:rsidTr="00237E03">
        <w:trPr>
          <w:trHeight w:val="598"/>
        </w:trPr>
        <w:tc>
          <w:tcPr>
            <w:tcW w:w="1242" w:type="dxa"/>
          </w:tcPr>
          <w:p w14:paraId="191133B6" w14:textId="77777777" w:rsidR="00237E03" w:rsidRDefault="00237E03" w:rsidP="002755F3">
            <w:pPr>
              <w:jc w:val="both"/>
            </w:pPr>
            <w:r>
              <w:t>Podlaží</w:t>
            </w:r>
          </w:p>
          <w:p w14:paraId="43F99306" w14:textId="77777777" w:rsidR="00237E03" w:rsidRDefault="00237E03" w:rsidP="002755F3">
            <w:pPr>
              <w:jc w:val="both"/>
            </w:pPr>
          </w:p>
        </w:tc>
        <w:tc>
          <w:tcPr>
            <w:tcW w:w="3416" w:type="dxa"/>
          </w:tcPr>
          <w:p w14:paraId="588A3913" w14:textId="77777777" w:rsidR="00237E03" w:rsidRDefault="00237E03" w:rsidP="002755F3">
            <w:pPr>
              <w:jc w:val="both"/>
            </w:pPr>
            <w:r>
              <w:t>Barva</w:t>
            </w:r>
          </w:p>
        </w:tc>
      </w:tr>
      <w:tr w:rsidR="00237E03" w14:paraId="175BECB6" w14:textId="77777777" w:rsidTr="00237E03">
        <w:trPr>
          <w:trHeight w:val="305"/>
        </w:trPr>
        <w:tc>
          <w:tcPr>
            <w:tcW w:w="1242" w:type="dxa"/>
          </w:tcPr>
          <w:p w14:paraId="5F209073" w14:textId="77777777" w:rsidR="00237E03" w:rsidRDefault="00237E03" w:rsidP="002755F3">
            <w:pPr>
              <w:jc w:val="both"/>
            </w:pPr>
            <w:r>
              <w:t>-1</w:t>
            </w:r>
          </w:p>
        </w:tc>
        <w:tc>
          <w:tcPr>
            <w:tcW w:w="3416" w:type="dxa"/>
          </w:tcPr>
          <w:p w14:paraId="7F526790" w14:textId="77777777" w:rsidR="00237E03" w:rsidRDefault="00237E03" w:rsidP="002755F3">
            <w:pPr>
              <w:jc w:val="both"/>
            </w:pPr>
            <w:r>
              <w:t>Vínová RAL 4002</w:t>
            </w:r>
          </w:p>
        </w:tc>
      </w:tr>
      <w:tr w:rsidR="00237E03" w14:paraId="3891B649" w14:textId="77777777" w:rsidTr="00237E03">
        <w:trPr>
          <w:trHeight w:val="293"/>
        </w:trPr>
        <w:tc>
          <w:tcPr>
            <w:tcW w:w="1242" w:type="dxa"/>
          </w:tcPr>
          <w:p w14:paraId="3C94BD16" w14:textId="77777777" w:rsidR="00237E03" w:rsidRDefault="00237E03" w:rsidP="002755F3">
            <w:pPr>
              <w:jc w:val="both"/>
            </w:pPr>
            <w:r>
              <w:t>1</w:t>
            </w:r>
          </w:p>
        </w:tc>
        <w:tc>
          <w:tcPr>
            <w:tcW w:w="3416" w:type="dxa"/>
          </w:tcPr>
          <w:p w14:paraId="3126CCF6" w14:textId="77777777" w:rsidR="00237E03" w:rsidRDefault="005E5441" w:rsidP="002755F3">
            <w:pPr>
              <w:jc w:val="both"/>
            </w:pPr>
            <w:r>
              <w:t>Modrá 5024</w:t>
            </w:r>
          </w:p>
        </w:tc>
      </w:tr>
      <w:tr w:rsidR="00237E03" w14:paraId="75A5D55D" w14:textId="77777777" w:rsidTr="00237E03">
        <w:trPr>
          <w:trHeight w:val="293"/>
        </w:trPr>
        <w:tc>
          <w:tcPr>
            <w:tcW w:w="1242" w:type="dxa"/>
          </w:tcPr>
          <w:p w14:paraId="490ADBD8" w14:textId="77777777" w:rsidR="00237E03" w:rsidRDefault="00237E03" w:rsidP="002755F3">
            <w:pPr>
              <w:jc w:val="both"/>
            </w:pPr>
            <w:r>
              <w:t>2</w:t>
            </w:r>
          </w:p>
        </w:tc>
        <w:tc>
          <w:tcPr>
            <w:tcW w:w="3416" w:type="dxa"/>
          </w:tcPr>
          <w:p w14:paraId="40A0D8B1" w14:textId="77777777" w:rsidR="00237E03" w:rsidRDefault="005E5441" w:rsidP="002755F3">
            <w:pPr>
              <w:jc w:val="both"/>
            </w:pPr>
            <w:r>
              <w:t>Červená 3020</w:t>
            </w:r>
          </w:p>
        </w:tc>
      </w:tr>
      <w:tr w:rsidR="00237E03" w14:paraId="0EEDDCC0" w14:textId="77777777" w:rsidTr="00237E03">
        <w:trPr>
          <w:trHeight w:val="293"/>
        </w:trPr>
        <w:tc>
          <w:tcPr>
            <w:tcW w:w="1242" w:type="dxa"/>
          </w:tcPr>
          <w:p w14:paraId="75F75388" w14:textId="77777777" w:rsidR="00237E03" w:rsidRDefault="00237E03" w:rsidP="002755F3">
            <w:pPr>
              <w:jc w:val="both"/>
            </w:pPr>
            <w:r>
              <w:t>3</w:t>
            </w:r>
          </w:p>
        </w:tc>
        <w:tc>
          <w:tcPr>
            <w:tcW w:w="3416" w:type="dxa"/>
          </w:tcPr>
          <w:p w14:paraId="2C4C8743" w14:textId="77777777" w:rsidR="00237E03" w:rsidRDefault="00237E03" w:rsidP="002755F3">
            <w:pPr>
              <w:jc w:val="both"/>
            </w:pPr>
            <w:r>
              <w:t>Oranžová RAL 2003</w:t>
            </w:r>
          </w:p>
        </w:tc>
      </w:tr>
      <w:tr w:rsidR="00237E03" w14:paraId="2343C59F" w14:textId="77777777" w:rsidTr="00237E03">
        <w:trPr>
          <w:trHeight w:val="305"/>
        </w:trPr>
        <w:tc>
          <w:tcPr>
            <w:tcW w:w="1242" w:type="dxa"/>
          </w:tcPr>
          <w:p w14:paraId="563A6932" w14:textId="77777777" w:rsidR="00237E03" w:rsidRDefault="00237E03" w:rsidP="002755F3">
            <w:pPr>
              <w:jc w:val="both"/>
            </w:pPr>
            <w:r>
              <w:t>4</w:t>
            </w:r>
          </w:p>
        </w:tc>
        <w:tc>
          <w:tcPr>
            <w:tcW w:w="3416" w:type="dxa"/>
          </w:tcPr>
          <w:p w14:paraId="19E28CE4" w14:textId="77777777" w:rsidR="00237E03" w:rsidRDefault="00237E03" w:rsidP="002755F3">
            <w:pPr>
              <w:jc w:val="both"/>
            </w:pPr>
            <w:r>
              <w:t>Zelená RAL 60</w:t>
            </w:r>
            <w:r w:rsidR="005E5441">
              <w:t>18</w:t>
            </w:r>
          </w:p>
        </w:tc>
      </w:tr>
      <w:tr w:rsidR="00237E03" w14:paraId="185A1DBE" w14:textId="77777777" w:rsidTr="00237E03">
        <w:trPr>
          <w:trHeight w:val="305"/>
        </w:trPr>
        <w:tc>
          <w:tcPr>
            <w:tcW w:w="1242" w:type="dxa"/>
          </w:tcPr>
          <w:p w14:paraId="7A01207A" w14:textId="77777777" w:rsidR="00237E03" w:rsidRDefault="00237E03" w:rsidP="002755F3">
            <w:pPr>
              <w:jc w:val="both"/>
            </w:pPr>
            <w:r>
              <w:t>5</w:t>
            </w:r>
          </w:p>
        </w:tc>
        <w:tc>
          <w:tcPr>
            <w:tcW w:w="3416" w:type="dxa"/>
          </w:tcPr>
          <w:p w14:paraId="1847DF9C" w14:textId="77777777" w:rsidR="00237E03" w:rsidRDefault="00237E03" w:rsidP="002755F3">
            <w:pPr>
              <w:jc w:val="both"/>
            </w:pPr>
            <w:r>
              <w:t>Žlutá RAL 1018</w:t>
            </w:r>
          </w:p>
        </w:tc>
      </w:tr>
    </w:tbl>
    <w:p w14:paraId="5433D318" w14:textId="77777777" w:rsidR="00F87F80" w:rsidRDefault="00F87F80" w:rsidP="00F87F80">
      <w:pPr>
        <w:jc w:val="both"/>
      </w:pPr>
    </w:p>
    <w:p w14:paraId="63362E16" w14:textId="77777777" w:rsidR="00F87F80" w:rsidRDefault="00F87F80" w:rsidP="00F87F80">
      <w:pPr>
        <w:jc w:val="both"/>
      </w:pPr>
      <w:r>
        <w:lastRenderedPageBreak/>
        <w:t>Při odkazu na barevný koncept objektu v dokumentaci interiéru jsou uvedené barvy určující, pokud není uvedena jiná konkrétní barva.</w:t>
      </w:r>
      <w:bookmarkStart w:id="29" w:name="_Toc367811420"/>
      <w:bookmarkEnd w:id="20"/>
    </w:p>
    <w:p w14:paraId="3092F130" w14:textId="77777777" w:rsidR="00F87F80" w:rsidRDefault="00F87F80" w:rsidP="00F87F80">
      <w:pPr>
        <w:jc w:val="both"/>
      </w:pPr>
    </w:p>
    <w:p w14:paraId="103B8732" w14:textId="77777777" w:rsidR="00633E38" w:rsidRPr="00912990" w:rsidRDefault="00633E38" w:rsidP="002755F3">
      <w:pPr>
        <w:pStyle w:val="Nadpis1"/>
        <w:numPr>
          <w:ilvl w:val="0"/>
          <w:numId w:val="19"/>
        </w:numPr>
        <w:tabs>
          <w:tab w:val="num" w:pos="567"/>
        </w:tabs>
        <w:ind w:left="567"/>
        <w:jc w:val="both"/>
        <w:rPr>
          <w:color w:val="auto"/>
        </w:rPr>
      </w:pPr>
      <w:r w:rsidRPr="00912990">
        <w:rPr>
          <w:color w:val="auto"/>
        </w:rPr>
        <w:t>Nábytek</w:t>
      </w:r>
    </w:p>
    <w:p w14:paraId="56BE4AF3" w14:textId="77777777" w:rsidR="00943012" w:rsidRDefault="00943012" w:rsidP="002755F3">
      <w:pPr>
        <w:ind w:firstLine="567"/>
        <w:jc w:val="both"/>
      </w:pPr>
      <w:r>
        <w:t>Do interiéru bude umístěn mobiliář dle odsouhlasené specifikace. Mobiliář je navržen převážně jako typový. Atypickými prvky budou barové pulty v kuchyňkách, několik kusů nábytku v kanceláři vedoucího, věšákové stěny, sedací rámy oken v učebnách, vestavěné skříňové sestavy ve výklencích chodeb a několik dalších drobných prvků.</w:t>
      </w:r>
      <w:r w:rsidR="006113CA">
        <w:t xml:space="preserve"> </w:t>
      </w:r>
      <w:r w:rsidR="007758A5">
        <w:t>Při výběru nábytku a povrchových úprav pro atypické kusy budou vždy př</w:t>
      </w:r>
      <w:r w:rsidR="001701BB">
        <w:t xml:space="preserve">edloženy vzorky barev a dezénů k odsouhlasení investorem a architektem interiéru. </w:t>
      </w:r>
      <w:r w:rsidR="006113CA">
        <w:t xml:space="preserve">Pro všechny atypické kusy </w:t>
      </w:r>
      <w:r w:rsidR="001A6230">
        <w:t xml:space="preserve">a soubory </w:t>
      </w:r>
      <w:r w:rsidR="006113CA">
        <w:t>nábytku bude architektovi interiéru a investorovi předložena dílenská dokumentace včetn</w:t>
      </w:r>
      <w:r w:rsidR="00433CD1">
        <w:t>ě statického návrhu a posouzení</w:t>
      </w:r>
      <w:r w:rsidR="00B20474">
        <w:t>.</w:t>
      </w:r>
    </w:p>
    <w:p w14:paraId="5D4E388C" w14:textId="77777777" w:rsidR="00943012" w:rsidRDefault="00943012" w:rsidP="002755F3">
      <w:pPr>
        <w:ind w:firstLine="567"/>
        <w:jc w:val="both"/>
      </w:pPr>
      <w:r>
        <w:t xml:space="preserve">Na míru budou vyrobeny kuchyňské linky v denních místnostech, čajových kuchyňkách a v recepci výživového poradce. </w:t>
      </w:r>
    </w:p>
    <w:p w14:paraId="1CDC3EC2" w14:textId="50A0D682" w:rsidR="001A6230" w:rsidRDefault="00433CD1" w:rsidP="002755F3">
      <w:pPr>
        <w:ind w:firstLine="567"/>
        <w:jc w:val="both"/>
      </w:pPr>
      <w:r>
        <w:t xml:space="preserve">Atypicky bude řešen nábytkový soubor senzorické laboratoře. </w:t>
      </w:r>
      <w:r w:rsidR="001A6230">
        <w:t>Jedná se o</w:t>
      </w:r>
      <w:r>
        <w:t xml:space="preserve"> nábytkové vybavení prostoru 4.</w:t>
      </w:r>
      <w:r w:rsidR="0042116F">
        <w:t>28</w:t>
      </w:r>
      <w:r>
        <w:t xml:space="preserve"> </w:t>
      </w:r>
      <w:del w:id="30" w:author="Mádlová Iva" w:date="2021-03-22T16:58:00Z">
        <w:r w:rsidDel="00EC36D3">
          <w:delText xml:space="preserve"> </w:delText>
        </w:r>
      </w:del>
      <w:r>
        <w:t>se zkušebními k</w:t>
      </w:r>
      <w:r w:rsidR="001A6230">
        <w:t>ójemi, které budou</w:t>
      </w:r>
      <w:r>
        <w:t xml:space="preserve"> odpovída</w:t>
      </w:r>
      <w:r w:rsidR="001A6230">
        <w:t>t</w:t>
      </w:r>
      <w:r>
        <w:t xml:space="preserve"> normě ČSN ISO 8589: Senzorická analýza – obecné pokyny pro uspořádání senzorického pracoviště</w:t>
      </w:r>
      <w:r w:rsidR="001A6230">
        <w:t>. Dále pak k tomuto souboru patří sestava „skříňových“ zkušebních kójí v přilehlé učebně 4.29. Podrob</w:t>
      </w:r>
      <w:r w:rsidR="00B22F46">
        <w:t>ná</w:t>
      </w:r>
      <w:r w:rsidR="001A6230">
        <w:t xml:space="preserve"> dokumentace viz Výkres D.2.009 – NÁBYTEK – SENZORICKÁ LABORATOŘ a Specifikace nábytku.</w:t>
      </w:r>
    </w:p>
    <w:p w14:paraId="48606188" w14:textId="77777777" w:rsidR="00943012" w:rsidRDefault="00433CD1" w:rsidP="002755F3">
      <w:pPr>
        <w:ind w:firstLine="567"/>
        <w:jc w:val="both"/>
      </w:pPr>
      <w:r>
        <w:t xml:space="preserve">Kancelářský nábytek je navržen </w:t>
      </w:r>
      <w:r w:rsidR="00B20474">
        <w:t xml:space="preserve">převážně </w:t>
      </w:r>
      <w:r w:rsidRPr="00B20474">
        <w:t>z</w:t>
      </w:r>
      <w:r w:rsidR="00B20474" w:rsidRPr="00B20474">
        <w:t xml:space="preserve"> materiálu LTD. U exponovaných a namáhaných povrchů s nejvyššími požadavky na odolnost a trvanlivost je </w:t>
      </w:r>
      <w:r w:rsidR="00B20474">
        <w:t>použit</w:t>
      </w:r>
      <w:r w:rsidR="00B20474" w:rsidRPr="00B20474">
        <w:t xml:space="preserve"> materiál </w:t>
      </w:r>
      <w:r w:rsidR="00943012" w:rsidRPr="00B20474">
        <w:t>HPL</w:t>
      </w:r>
      <w:r w:rsidR="00B20474" w:rsidRPr="00B20474">
        <w:t xml:space="preserve"> – viz Specifikace nábytku </w:t>
      </w:r>
      <w:r w:rsidR="00E02179">
        <w:t xml:space="preserve">a </w:t>
      </w:r>
      <w:r w:rsidR="00B20474" w:rsidRPr="00B20474">
        <w:t>výkresová dokumentace nábytku.</w:t>
      </w:r>
      <w:r w:rsidR="00B20474">
        <w:t> Navržený povrch je</w:t>
      </w:r>
      <w:r w:rsidR="00943012">
        <w:t xml:space="preserve"> v dezénu dřeva, a to světlý odstín v běžných kancelářích, tmavší odstín v kanceláři vedoucího a k ní přilehlém sekr</w:t>
      </w:r>
      <w:r w:rsidR="00B20474">
        <w:t>etariátu a</w:t>
      </w:r>
      <w:r w:rsidR="001701BB">
        <w:t> zasedací místnosti</w:t>
      </w:r>
      <w:r w:rsidR="00185AAE">
        <w:t>.</w:t>
      </w:r>
      <w:r w:rsidR="00307577">
        <w:t xml:space="preserve"> Pro šatní skříně a skříňky není požadován nábytkový zámek, s výjimkou šatní skříně v místnosti 2.22, kde je umístěn trezor.</w:t>
      </w:r>
    </w:p>
    <w:p w14:paraId="348A7C11" w14:textId="45521CE2" w:rsidR="00943012" w:rsidRDefault="00943012">
      <w:pPr>
        <w:ind w:firstLine="567"/>
        <w:jc w:val="both"/>
        <w:pPrChange w:id="31" w:author="Mádlová Iva" w:date="2021-03-22T16:58:00Z">
          <w:pPr>
            <w:jc w:val="both"/>
          </w:pPr>
        </w:pPrChange>
      </w:pPr>
      <w:r>
        <w:t>Učebny budou vybaveny stoly a ergonomicky tvarovanými školními židlemi, katedrou s </w:t>
      </w:r>
      <w:r w:rsidR="00B20474">
        <w:t xml:space="preserve">počítačovým vybavením, tabulí. </w:t>
      </w:r>
      <w:r>
        <w:t>Několik policových skříněk s uzamykatelnými dvířky je v</w:t>
      </w:r>
      <w:ins w:id="32" w:author="Mádlová Iva" w:date="2021-03-22T16:58:00Z">
        <w:r w:rsidR="00EC36D3">
          <w:t> </w:t>
        </w:r>
      </w:ins>
      <w:del w:id="33" w:author="Mádlová Iva" w:date="2021-03-22T16:58:00Z">
        <w:r w:rsidDel="00EC36D3">
          <w:delText xml:space="preserve"> </w:delText>
        </w:r>
      </w:del>
      <w:r>
        <w:t xml:space="preserve">každé z učeben. </w:t>
      </w:r>
    </w:p>
    <w:bookmarkEnd w:id="29"/>
    <w:p w14:paraId="3FC673F7" w14:textId="3110F502" w:rsidR="005168B4" w:rsidRDefault="00433CD1">
      <w:pPr>
        <w:ind w:firstLine="567"/>
        <w:jc w:val="both"/>
        <w:pPrChange w:id="34" w:author="Iva Mádlová" w:date="2021-03-22T16:59:00Z">
          <w:pPr>
            <w:spacing w:after="0"/>
            <w:ind w:firstLine="567"/>
            <w:jc w:val="both"/>
          </w:pPr>
        </w:pPrChange>
      </w:pPr>
      <w:r>
        <w:t>Hygienická zázemí – š</w:t>
      </w:r>
      <w:r w:rsidR="00B630FC">
        <w:t>atny jsou vybaveny skříňkami z ocelového plechu</w:t>
      </w:r>
      <w:r>
        <w:t xml:space="preserve">. Jsou řešeny jako typové, s individuálními úpravami podle požadavků investora. </w:t>
      </w:r>
      <w:r w:rsidR="00307577">
        <w:t>Budou dodány ve dvojím barevném provedení</w:t>
      </w:r>
      <w:r w:rsidR="0056774B">
        <w:t>. Skříňky „čisté“ budou v barvě</w:t>
      </w:r>
      <w:r w:rsidR="00307577">
        <w:t xml:space="preserve"> </w:t>
      </w:r>
      <w:r w:rsidR="0056774B">
        <w:t>světle</w:t>
      </w:r>
      <w:r w:rsidR="00307577">
        <w:t xml:space="preserve"> šed</w:t>
      </w:r>
      <w:r w:rsidR="0056774B">
        <w:t>é</w:t>
      </w:r>
      <w:r w:rsidR="00307577">
        <w:t xml:space="preserve"> RAL</w:t>
      </w:r>
      <w:r w:rsidR="00A665B7">
        <w:t xml:space="preserve"> 7</w:t>
      </w:r>
      <w:r w:rsidR="00B630FC">
        <w:t>035</w:t>
      </w:r>
      <w:r w:rsidR="0056774B">
        <w:t xml:space="preserve">. Skříňky „špinavé“ budou mít světle šedý korpus </w:t>
      </w:r>
      <w:del w:id="35" w:author="Mádlová Iva" w:date="2021-03-22T16:59:00Z">
        <w:r w:rsidR="0056774B" w:rsidDel="00EC36D3">
          <w:delText xml:space="preserve"> </w:delText>
        </w:r>
      </w:del>
      <w:r w:rsidR="0056774B">
        <w:t xml:space="preserve">RAL 7035, </w:t>
      </w:r>
      <w:commentRangeStart w:id="36"/>
      <w:r w:rsidR="0056774B">
        <w:t>d</w:t>
      </w:r>
      <w:ins w:id="37" w:author="Král Ladislav" w:date="2021-03-23T15:15:00Z">
        <w:r w:rsidR="00986D51">
          <w:t>v</w:t>
        </w:r>
      </w:ins>
      <w:r w:rsidR="0056774B">
        <w:t xml:space="preserve">ířka </w:t>
      </w:r>
      <w:commentRangeEnd w:id="36"/>
      <w:r w:rsidR="00EC36D3">
        <w:rPr>
          <w:rStyle w:val="Odkaznakoment"/>
        </w:rPr>
        <w:commentReference w:id="36"/>
      </w:r>
      <w:r w:rsidR="0056774B">
        <w:t xml:space="preserve">budou mít tmavá, v barvě antracit RAL 7031. </w:t>
      </w:r>
      <w:r w:rsidR="00307577">
        <w:t xml:space="preserve"> Všechny skříňky budou vybaveny číslem v barvě po</w:t>
      </w:r>
      <w:r w:rsidR="001701BB">
        <w:t>dle barevného konceptu objektu.</w:t>
      </w:r>
    </w:p>
    <w:p w14:paraId="3B5B91C3" w14:textId="22B4C70E" w:rsidR="005168B4" w:rsidRDefault="005168B4">
      <w:pPr>
        <w:ind w:firstLine="567"/>
        <w:jc w:val="both"/>
        <w:pPrChange w:id="38" w:author="Iva Mádlová" w:date="2021-03-22T16:59:00Z">
          <w:pPr>
            <w:spacing w:after="0"/>
            <w:jc w:val="both"/>
          </w:pPr>
        </w:pPrChange>
      </w:pPr>
      <w:r>
        <w:t>Pouze šatní skříně SS27 a SS28</w:t>
      </w:r>
      <w:r w:rsidR="0056774B">
        <w:t xml:space="preserve"> a policová skříň SS44</w:t>
      </w:r>
      <w:r>
        <w:t xml:space="preserve"> jsou řešeny atypicky na základě specifických požadavků </w:t>
      </w:r>
      <w:r w:rsidR="0056774B">
        <w:t xml:space="preserve">provozu. </w:t>
      </w:r>
      <w:r>
        <w:t xml:space="preserve">Podrobné řešení a </w:t>
      </w:r>
      <w:del w:id="39" w:author="Iva Mádlová" w:date="2021-03-22T16:59:00Z">
        <w:r w:rsidDel="00EC36D3">
          <w:delText xml:space="preserve"> </w:delText>
        </w:r>
      </w:del>
      <w:r>
        <w:t>vybavení šatních skříněk viz výkres D.2.010 ŠATNÍ SKŘÍŇKY a Specifikace nábytku.</w:t>
      </w:r>
    </w:p>
    <w:p w14:paraId="42F3C72C" w14:textId="4A721DB5" w:rsidR="00633E38" w:rsidRDefault="006113CA" w:rsidP="002755F3">
      <w:pPr>
        <w:ind w:firstLine="567"/>
        <w:jc w:val="both"/>
      </w:pPr>
      <w:r>
        <w:t xml:space="preserve">Sedací nábytek ve dvoraně je řešen jako typový. Jedná se celkem </w:t>
      </w:r>
      <w:r w:rsidR="001701BB">
        <w:t xml:space="preserve">o </w:t>
      </w:r>
      <w:del w:id="40" w:author="Iva Mádlová" w:date="2021-03-22T16:59:00Z">
        <w:r w:rsidDel="00EC36D3">
          <w:delText xml:space="preserve"> </w:delText>
        </w:r>
      </w:del>
      <w:r>
        <w:t>tři typy sestav nábytku</w:t>
      </w:r>
      <w:r w:rsidR="00F63BA8">
        <w:t>: 1. a 2.</w:t>
      </w:r>
      <w:ins w:id="41" w:author="Iva Mádlová" w:date="2021-03-22T17:00:00Z">
        <w:r w:rsidR="00EC36D3">
          <w:t xml:space="preserve"> </w:t>
        </w:r>
      </w:ins>
      <w:r w:rsidR="00F63BA8">
        <w:t>typ je nábytek</w:t>
      </w:r>
      <w:r>
        <w:t xml:space="preserve"> s pevným ocelovým rámem a překližkovou konstrukcí pro sedáky a opěráky, které jsou čalouněné odolným a snadno udržovatelným potahem</w:t>
      </w:r>
      <w:r w:rsidR="00775064">
        <w:t>,</w:t>
      </w:r>
      <w:r w:rsidR="00775064" w:rsidRPr="00775064">
        <w:t xml:space="preserve"> </w:t>
      </w:r>
      <w:r w:rsidR="00775064">
        <w:t>s</w:t>
      </w:r>
      <w:ins w:id="42" w:author="Iva Mádlová" w:date="2021-03-22T17:00:00Z">
        <w:r w:rsidR="00EC36D3">
          <w:t> </w:t>
        </w:r>
      </w:ins>
      <w:del w:id="43" w:author="Iva Mádlová" w:date="2021-03-22T17:00:00Z">
        <w:r w:rsidR="00775064" w:rsidRPr="00775064" w:rsidDel="00EC36D3">
          <w:delText xml:space="preserve"> </w:delText>
        </w:r>
      </w:del>
      <w:r w:rsidR="00775064" w:rsidRPr="00775064">
        <w:t>certifikáty BS EN 1021-1, BS EN 1021-2</w:t>
      </w:r>
      <w:r w:rsidR="00775064">
        <w:t xml:space="preserve"> požární odolnost</w:t>
      </w:r>
      <w:r w:rsidR="007758A5">
        <w:t>i</w:t>
      </w:r>
      <w:r w:rsidR="00775064">
        <w:t>.</w:t>
      </w:r>
      <w:r>
        <w:t xml:space="preserve"> V přízemí jsou umístěny dvě menší sestavy lavic s opěrákem. Ve 2.</w:t>
      </w:r>
      <w:ins w:id="44" w:author="Iva Mádlová" w:date="2021-03-22T17:00:00Z">
        <w:r w:rsidR="00EC36D3">
          <w:t xml:space="preserve"> </w:t>
        </w:r>
      </w:ins>
      <w:r w:rsidR="00F63BA8">
        <w:t xml:space="preserve">a </w:t>
      </w:r>
      <w:r w:rsidR="00B74A2F">
        <w:t>3</w:t>
      </w:r>
      <w:r>
        <w:t>.</w:t>
      </w:r>
      <w:ins w:id="45" w:author="Iva Mádlová" w:date="2021-03-22T17:00:00Z">
        <w:r w:rsidR="00EC36D3">
          <w:t xml:space="preserve"> </w:t>
        </w:r>
      </w:ins>
      <w:r>
        <w:t xml:space="preserve">NP </w:t>
      </w:r>
      <w:r w:rsidR="00F63BA8">
        <w:t xml:space="preserve">je typ 2 ze </w:t>
      </w:r>
      <w:r w:rsidR="00F63BA8">
        <w:lastRenderedPageBreak/>
        <w:t>stejné série výrobce. Jedná se o</w:t>
      </w:r>
      <w:ins w:id="46" w:author="Iva Mádlová" w:date="2021-03-22T17:00:00Z">
        <w:r w:rsidR="00EC36D3">
          <w:t> </w:t>
        </w:r>
      </w:ins>
      <w:del w:id="47" w:author="Iva Mádlová" w:date="2021-03-22T17:00:00Z">
        <w:r w:rsidR="00F63BA8" w:rsidDel="00EC36D3">
          <w:delText xml:space="preserve"> </w:delText>
        </w:r>
      </w:del>
      <w:r w:rsidR="00F63BA8">
        <w:t xml:space="preserve">větší sestavu </w:t>
      </w:r>
      <w:r>
        <w:t xml:space="preserve">ve </w:t>
      </w:r>
      <w:r w:rsidRPr="005168B4">
        <w:t xml:space="preserve">tvaru Y pro cca </w:t>
      </w:r>
      <w:r w:rsidR="005168B4" w:rsidRPr="005168B4">
        <w:t>15 osob</w:t>
      </w:r>
      <w:r w:rsidR="00F63BA8">
        <w:t xml:space="preserve">, </w:t>
      </w:r>
      <w:r>
        <w:t xml:space="preserve">umožňující pohodlné sezení i práci s notebookem na </w:t>
      </w:r>
      <w:r w:rsidR="004E4E1B">
        <w:t>stolku, který je pevnou součástí sedacího nábytku.</w:t>
      </w:r>
      <w:r w:rsidR="00B74A2F">
        <w:t xml:space="preserve"> </w:t>
      </w:r>
      <w:r w:rsidR="00F63BA8">
        <w:t>Typ 3 jsou sestavy s pevnou kovovou konstrukcí, vždy 4 sedáky s otočným mechanismem pevně spojené se stolem.</w:t>
      </w:r>
      <w:r w:rsidR="00B74A2F">
        <w:t xml:space="preserve"> Barva sedáku odpovídá barevnému konceptu objektu. Tento typ nábytku je navržen ve 2.</w:t>
      </w:r>
      <w:ins w:id="48" w:author="Iva Mádlová" w:date="2021-03-22T17:00:00Z">
        <w:r w:rsidR="00EC36D3">
          <w:t xml:space="preserve"> </w:t>
        </w:r>
      </w:ins>
      <w:r w:rsidR="00B74A2F">
        <w:t>- 4.</w:t>
      </w:r>
      <w:ins w:id="49" w:author="Iva Mádlová" w:date="2021-03-22T17:00:00Z">
        <w:r w:rsidR="00EC36D3">
          <w:t xml:space="preserve"> </w:t>
        </w:r>
      </w:ins>
      <w:r w:rsidR="00B74A2F">
        <w:t>NP, umístění dle výkresové dokumentace.</w:t>
      </w:r>
    </w:p>
    <w:p w14:paraId="1D2CBAF4" w14:textId="77777777" w:rsidR="00BC6190" w:rsidRDefault="0042116F" w:rsidP="00BC6190">
      <w:pPr>
        <w:spacing w:after="0"/>
        <w:ind w:firstLine="567"/>
        <w:jc w:val="both"/>
      </w:pPr>
      <w:r>
        <w:t>Součást</w:t>
      </w:r>
      <w:r w:rsidR="00B22F46">
        <w:t xml:space="preserve"> nábytkového vybavení dvorany tvoří akustické elementy, zavěšené z konstrukce střešního světlíku do úrovní jednotlivých podlaží. Tyto prvky budou odpovídat barevnému konceptu objektu a budou dotvářet akustickou pohodu v prostoru dvorany.</w:t>
      </w:r>
      <w:r w:rsidR="001701BB">
        <w:t xml:space="preserve"> </w:t>
      </w:r>
    </w:p>
    <w:p w14:paraId="580CDF8E" w14:textId="77777777" w:rsidR="002E632E" w:rsidRDefault="001701BB" w:rsidP="00BC6190">
      <w:pPr>
        <w:spacing w:after="0"/>
        <w:jc w:val="both"/>
      </w:pPr>
      <w:r>
        <w:t>O finálním počtu těchto prvků rozhodne investor.</w:t>
      </w:r>
    </w:p>
    <w:p w14:paraId="00E93E48" w14:textId="77777777" w:rsidR="00BC6190" w:rsidRDefault="00BC6190" w:rsidP="00BC6190">
      <w:pPr>
        <w:pStyle w:val="textzakladni"/>
        <w:tabs>
          <w:tab w:val="right" w:pos="9072"/>
        </w:tabs>
        <w:spacing w:after="0"/>
      </w:pPr>
      <w:r>
        <w:t xml:space="preserve">                                                                                     </w:t>
      </w:r>
    </w:p>
    <w:p w14:paraId="0F06EEA8" w14:textId="77777777" w:rsidR="00B20474" w:rsidRDefault="00B20474" w:rsidP="00B20474">
      <w:pPr>
        <w:pStyle w:val="textzakladni"/>
        <w:tabs>
          <w:tab w:val="right" w:pos="9072"/>
        </w:tabs>
        <w:spacing w:after="0"/>
        <w:jc w:val="right"/>
      </w:pPr>
      <w:r>
        <w:t>Vypracovala: Ing. arch. Pavla Protivová</w:t>
      </w:r>
    </w:p>
    <w:p w14:paraId="17FE53BD" w14:textId="3BA6E9A7" w:rsidR="00B20474" w:rsidRPr="006A048B" w:rsidRDefault="00B20474" w:rsidP="00B20474">
      <w:pPr>
        <w:pStyle w:val="textzakladni"/>
        <w:tabs>
          <w:tab w:val="right" w:pos="9072"/>
        </w:tabs>
        <w:spacing w:after="0"/>
        <w:jc w:val="right"/>
      </w:pPr>
      <w:r w:rsidRPr="00B20474">
        <w:t xml:space="preserve"> </w:t>
      </w:r>
      <w:r w:rsidRPr="006A048B">
        <w:t>V</w:t>
      </w:r>
      <w:r>
        <w:t xml:space="preserve"> Praze, </w:t>
      </w:r>
      <w:r w:rsidR="00B74A2F">
        <w:t>12</w:t>
      </w:r>
      <w:r w:rsidRPr="00DC6281">
        <w:t>.</w:t>
      </w:r>
      <w:ins w:id="50" w:author="Iva Mádlová" w:date="2021-03-22T17:01:00Z">
        <w:r w:rsidR="00EC36D3">
          <w:t xml:space="preserve"> </w:t>
        </w:r>
      </w:ins>
      <w:r w:rsidR="00B74A2F">
        <w:t>7</w:t>
      </w:r>
      <w:r w:rsidRPr="00DC6281">
        <w:t>.</w:t>
      </w:r>
      <w:ins w:id="51" w:author="Iva Mádlová" w:date="2021-03-22T17:01:00Z">
        <w:r w:rsidR="00EC36D3">
          <w:t xml:space="preserve"> </w:t>
        </w:r>
      </w:ins>
      <w:r w:rsidRPr="00DC6281">
        <w:t>201</w:t>
      </w:r>
      <w:r>
        <w:t>7</w:t>
      </w:r>
    </w:p>
    <w:sectPr w:rsidR="00B20474" w:rsidRPr="006A048B" w:rsidSect="00F87F80">
      <w:headerReference w:type="default" r:id="rId9"/>
      <w:footerReference w:type="default" r:id="rId10"/>
      <w:pgSz w:w="11906" w:h="16838" w:code="9"/>
      <w:pgMar w:top="1701" w:right="1276" w:bottom="992" w:left="1588" w:header="709" w:footer="95" w:gutter="0"/>
      <w:cols w:space="708"/>
      <w:rtlGutter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8" w:author="Mádlová Iva" w:date="2021-03-29T11:53:00Z" w:initials="MI">
    <w:p w14:paraId="0D7E76C3" w14:textId="66617484" w:rsidR="00F837DF" w:rsidRDefault="00F837DF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t>Zde nedává smysl, asi chybí slovo za „všechny“</w:t>
      </w:r>
    </w:p>
  </w:comment>
  <w:comment w:id="14" w:author="Mádlová Iva" w:date="2021-03-22T16:52:00Z" w:initials="IM">
    <w:p w14:paraId="59766893" w14:textId="05AE03C4" w:rsidR="00EC36D3" w:rsidRPr="00986D51" w:rsidRDefault="00EC36D3">
      <w:pPr>
        <w:pStyle w:val="Textkomente"/>
        <w:rPr>
          <w:sz w:val="24"/>
          <w:szCs w:val="24"/>
        </w:rPr>
      </w:pPr>
      <w:r w:rsidRPr="00986D51">
        <w:rPr>
          <w:rStyle w:val="Odkaznakoment"/>
          <w:sz w:val="24"/>
          <w:szCs w:val="24"/>
        </w:rPr>
        <w:annotationRef/>
      </w:r>
      <w:r w:rsidRPr="00986D51">
        <w:rPr>
          <w:sz w:val="24"/>
          <w:szCs w:val="24"/>
        </w:rPr>
        <w:t xml:space="preserve">Pokud je někde použita značková specifikace, pak umožnění obdobného řešení musí být vždy přímo u té položky, takto dle ZZVZ nestačí. </w:t>
      </w:r>
    </w:p>
  </w:comment>
  <w:comment w:id="24" w:author="Mádlová Iva" w:date="2021-03-22T16:55:00Z" w:initials="IM">
    <w:p w14:paraId="55D36421" w14:textId="31CFA5E6" w:rsidR="00EC36D3" w:rsidRPr="00986D51" w:rsidRDefault="00EC36D3">
      <w:pPr>
        <w:pStyle w:val="Textkomente"/>
        <w:rPr>
          <w:sz w:val="44"/>
          <w:szCs w:val="44"/>
        </w:rPr>
      </w:pPr>
      <w:r w:rsidRPr="00986D51">
        <w:rPr>
          <w:rStyle w:val="Odkaznakoment"/>
          <w:sz w:val="28"/>
          <w:szCs w:val="28"/>
        </w:rPr>
        <w:annotationRef/>
      </w:r>
      <w:r w:rsidRPr="00986D51">
        <w:rPr>
          <w:sz w:val="44"/>
          <w:szCs w:val="44"/>
        </w:rPr>
        <w:t>Toto je informace potřčebná pro dodavatele nábytku?</w:t>
      </w:r>
    </w:p>
  </w:comment>
  <w:comment w:id="25" w:author="Král Ladislav" w:date="2021-03-25T14:35:00Z" w:initials="KL">
    <w:p w14:paraId="3C1C4E68" w14:textId="24F8C612" w:rsidR="008E4FF9" w:rsidRDefault="008E4FF9">
      <w:pPr>
        <w:pStyle w:val="Textkomente"/>
      </w:pPr>
      <w:r>
        <w:rPr>
          <w:rStyle w:val="Odkaznakoment"/>
        </w:rPr>
        <w:annotationRef/>
      </w:r>
    </w:p>
  </w:comment>
  <w:comment w:id="36" w:author="Mádlová Iva" w:date="2021-03-22T16:59:00Z" w:initials="IM">
    <w:p w14:paraId="5B82BA32" w14:textId="076AAE7E" w:rsidR="00EC36D3" w:rsidRPr="00986D51" w:rsidRDefault="00EC36D3">
      <w:pPr>
        <w:pStyle w:val="Textkomente"/>
        <w:rPr>
          <w:sz w:val="52"/>
          <w:szCs w:val="52"/>
        </w:rPr>
      </w:pPr>
      <w:r>
        <w:rPr>
          <w:rStyle w:val="Odkaznakoment"/>
        </w:rPr>
        <w:annotationRef/>
      </w:r>
      <w:r w:rsidRPr="00986D51">
        <w:rPr>
          <w:sz w:val="52"/>
          <w:szCs w:val="52"/>
        </w:rPr>
        <w:t>dvířka?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D7E76C3" w15:done="0"/>
  <w15:commentEx w15:paraId="59766893" w15:done="0"/>
  <w15:commentEx w15:paraId="55D36421" w15:done="0"/>
  <w15:commentEx w15:paraId="3C1C4E68" w15:paraIdParent="55D36421" w15:done="0"/>
  <w15:commentEx w15:paraId="5B82BA3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C3E42" w16cex:dateUtc="2021-03-29T09:53:00Z"/>
  <w16cex:commentExtensible w16cex:durableId="240349D6" w16cex:dateUtc="2021-03-22T15:52:00Z"/>
  <w16cex:commentExtensible w16cex:durableId="24034A85" w16cex:dateUtc="2021-03-22T15:55:00Z"/>
  <w16cex:commentExtensible w16cex:durableId="24034B63" w16cex:dateUtc="2021-03-22T15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D7E76C3" w16cid:durableId="240C3E42"/>
  <w16cid:commentId w16cid:paraId="59766893" w16cid:durableId="240349D6"/>
  <w16cid:commentId w16cid:paraId="55D36421" w16cid:durableId="24034A85"/>
  <w16cid:commentId w16cid:paraId="3C1C4E68" w16cid:durableId="240C32F9"/>
  <w16cid:commentId w16cid:paraId="5B82BA32" w16cid:durableId="24034B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C9DA0" w14:textId="77777777" w:rsidR="00686CA7" w:rsidRDefault="00686CA7">
      <w:r>
        <w:separator/>
      </w:r>
    </w:p>
    <w:p w14:paraId="2BA7D566" w14:textId="77777777" w:rsidR="00686CA7" w:rsidRDefault="00686CA7"/>
  </w:endnote>
  <w:endnote w:type="continuationSeparator" w:id="0">
    <w:p w14:paraId="38449EDA" w14:textId="77777777" w:rsidR="00686CA7" w:rsidRDefault="00686CA7">
      <w:r>
        <w:continuationSeparator/>
      </w:r>
    </w:p>
    <w:p w14:paraId="3B8EDFF2" w14:textId="77777777" w:rsidR="00686CA7" w:rsidRDefault="00686C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lo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98578" w14:textId="42F2FDA2" w:rsidR="00686CA7" w:rsidRDefault="00686CA7" w:rsidP="00481075">
    <w:pPr>
      <w:pBdr>
        <w:top w:val="single" w:sz="4" w:space="1" w:color="auto"/>
      </w:pBdr>
      <w:tabs>
        <w:tab w:val="right" w:pos="9042"/>
      </w:tabs>
      <w:rPr>
        <w:rStyle w:val="slostrnky"/>
        <w:rFonts w:ascii="Arial" w:hAnsi="Arial" w:cs="Arial"/>
      </w:rPr>
    </w:pPr>
    <w:r>
      <w:rPr>
        <w:rStyle w:val="slostrnky"/>
        <w:rFonts w:ascii="Arial" w:hAnsi="Arial" w:cs="Arial"/>
      </w:rPr>
      <w:t>D.2.001_00  Technická zpráva - nábytek</w:t>
    </w:r>
    <w:r w:rsidRPr="00EA5E6C">
      <w:rPr>
        <w:rStyle w:val="slostrnky"/>
        <w:rFonts w:ascii="Arial" w:hAnsi="Arial" w:cs="Arial"/>
      </w:rPr>
      <w:tab/>
      <w:t xml:space="preserve">Strana </w:t>
    </w:r>
    <w:r w:rsidRPr="00EA5E6C">
      <w:rPr>
        <w:rStyle w:val="slostrnky"/>
        <w:rFonts w:ascii="Arial" w:hAnsi="Arial" w:cs="Arial"/>
      </w:rPr>
      <w:fldChar w:fldCharType="begin"/>
    </w:r>
    <w:r w:rsidRPr="00EA5E6C">
      <w:rPr>
        <w:rStyle w:val="slostrnky"/>
        <w:rFonts w:ascii="Arial" w:hAnsi="Arial" w:cs="Arial"/>
      </w:rPr>
      <w:instrText xml:space="preserve"> PAGE </w:instrText>
    </w:r>
    <w:r w:rsidRPr="00EA5E6C">
      <w:rPr>
        <w:rStyle w:val="slostrnky"/>
        <w:rFonts w:ascii="Arial" w:hAnsi="Arial" w:cs="Arial"/>
      </w:rPr>
      <w:fldChar w:fldCharType="separate"/>
    </w:r>
    <w:r w:rsidR="00E97943">
      <w:rPr>
        <w:rStyle w:val="slostrnky"/>
        <w:rFonts w:ascii="Arial" w:hAnsi="Arial" w:cs="Arial"/>
        <w:noProof/>
      </w:rPr>
      <w:t>2</w:t>
    </w:r>
    <w:r w:rsidRPr="00EA5E6C">
      <w:rPr>
        <w:rStyle w:val="slostrnky"/>
        <w:rFonts w:ascii="Arial" w:hAnsi="Arial" w:cs="Arial"/>
      </w:rPr>
      <w:fldChar w:fldCharType="end"/>
    </w:r>
  </w:p>
  <w:p w14:paraId="6E421AE4" w14:textId="77777777" w:rsidR="00686CA7" w:rsidRDefault="00686C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F3B30" w14:textId="77777777" w:rsidR="00686CA7" w:rsidRDefault="00686CA7">
      <w:r>
        <w:separator/>
      </w:r>
    </w:p>
    <w:p w14:paraId="18EE6124" w14:textId="77777777" w:rsidR="00686CA7" w:rsidRDefault="00686CA7"/>
  </w:footnote>
  <w:footnote w:type="continuationSeparator" w:id="0">
    <w:p w14:paraId="120A334E" w14:textId="77777777" w:rsidR="00686CA7" w:rsidRDefault="00686CA7">
      <w:r>
        <w:continuationSeparator/>
      </w:r>
    </w:p>
    <w:p w14:paraId="2C5EFAF6" w14:textId="77777777" w:rsidR="00686CA7" w:rsidRDefault="00686C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2841F" w14:textId="77777777" w:rsidR="00686CA7" w:rsidRPr="00287F1A" w:rsidRDefault="00686CA7" w:rsidP="00397D4C">
    <w:pPr>
      <w:spacing w:after="0"/>
      <w:jc w:val="right"/>
      <w:rPr>
        <w:sz w:val="18"/>
        <w:szCs w:val="18"/>
      </w:rPr>
    </w:pPr>
    <w:r>
      <w:rPr>
        <w:sz w:val="18"/>
        <w:szCs w:val="18"/>
      </w:rPr>
      <w:t>VÝUKOVÉ CENTRUM ZPRACOVÁNÍ ZEMĚDĚLSKÝCH PRODUKTŮ</w:t>
    </w:r>
  </w:p>
  <w:p w14:paraId="63E37CD7" w14:textId="0597CAE0" w:rsidR="00686CA7" w:rsidRDefault="00686CA7" w:rsidP="005E7D8E">
    <w:pPr>
      <w:pStyle w:val="Zkladntext"/>
      <w:pBdr>
        <w:bottom w:val="single" w:sz="4" w:space="1" w:color="auto"/>
      </w:pBdr>
      <w:spacing w:after="0"/>
      <w:jc w:val="right"/>
      <w:rPr>
        <w:sz w:val="18"/>
        <w:szCs w:val="18"/>
      </w:rPr>
    </w:pPr>
    <w:r>
      <w:rPr>
        <w:sz w:val="18"/>
        <w:szCs w:val="18"/>
      </w:rPr>
      <w:t>FAPPZ – ČESKÁ ZEMĚDĚLSKÁ UNIVERZITA</w:t>
    </w:r>
    <w:ins w:id="52" w:author="Mádlová Iva" w:date="2021-03-29T11:54:00Z">
      <w:r w:rsidR="00F837DF">
        <w:rPr>
          <w:sz w:val="18"/>
          <w:szCs w:val="18"/>
        </w:rPr>
        <w:t xml:space="preserve"> V PRAZE</w:t>
      </w:r>
    </w:ins>
    <w:r>
      <w:rPr>
        <w:sz w:val="18"/>
        <w:szCs w:val="18"/>
      </w:rPr>
      <w:t xml:space="preserve">, PRAHA </w:t>
    </w:r>
    <w:del w:id="53" w:author="Mádlová Iva" w:date="2021-03-29T11:54:00Z">
      <w:r w:rsidDel="00F837DF">
        <w:rPr>
          <w:sz w:val="18"/>
          <w:szCs w:val="18"/>
        </w:rPr>
        <w:delText>6</w:delText>
      </w:r>
    </w:del>
    <w:r>
      <w:rPr>
        <w:sz w:val="18"/>
        <w:szCs w:val="18"/>
      </w:rPr>
      <w:t>-</w:t>
    </w:r>
    <w:ins w:id="54" w:author="Mádlová Iva" w:date="2021-03-29T11:54:00Z">
      <w:r w:rsidR="00F837DF">
        <w:rPr>
          <w:sz w:val="18"/>
          <w:szCs w:val="18"/>
        </w:rPr>
        <w:t xml:space="preserve"> </w:t>
      </w:r>
    </w:ins>
    <w:r>
      <w:rPr>
        <w:sz w:val="18"/>
        <w:szCs w:val="18"/>
      </w:rPr>
      <w:t>SUCHDOL</w:t>
    </w:r>
  </w:p>
  <w:p w14:paraId="29392D4E" w14:textId="77777777" w:rsidR="00686CA7" w:rsidRPr="005E7D8E" w:rsidRDefault="00686CA7" w:rsidP="005E7D8E">
    <w:pPr>
      <w:pStyle w:val="Zkladntext"/>
      <w:pBdr>
        <w:bottom w:val="single" w:sz="4" w:space="1" w:color="auto"/>
      </w:pBdr>
      <w:spacing w:after="0"/>
      <w:jc w:val="right"/>
      <w:rPr>
        <w:sz w:val="18"/>
        <w:szCs w:val="18"/>
      </w:rPr>
    </w:pPr>
    <w:r>
      <w:rPr>
        <w:sz w:val="18"/>
        <w:szCs w:val="18"/>
      </w:rPr>
      <w:t>Dokumentace pro výběr zhotovitele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98A2F4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6C3A5DAC"/>
    <w:lvl w:ilvl="0">
      <w:start w:val="1"/>
      <w:numFmt w:val="decimal"/>
      <w:pStyle w:val="Seznamsodrkami4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FEB616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15BE72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4" w15:restartNumberingAfterBreak="0">
    <w:nsid w:val="FFFFFF82"/>
    <w:multiLevelType w:val="singleLevel"/>
    <w:tmpl w:val="CF8CCE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3"/>
    <w:multiLevelType w:val="singleLevel"/>
    <w:tmpl w:val="0DACD1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8"/>
    <w:multiLevelType w:val="singleLevel"/>
    <w:tmpl w:val="68D63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400EAFF0"/>
    <w:lvl w:ilvl="0">
      <w:start w:val="1"/>
      <w:numFmt w:val="bullet"/>
      <w:pStyle w:val="Nadpis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FFFFFFFE"/>
    <w:multiLevelType w:val="singleLevel"/>
    <w:tmpl w:val="FE38504A"/>
    <w:lvl w:ilvl="0">
      <w:numFmt w:val="decimal"/>
      <w:pStyle w:val="Titulek"/>
      <w:lvlText w:val="*"/>
      <w:lvlJc w:val="left"/>
    </w:lvl>
  </w:abstractNum>
  <w:abstractNum w:abstractNumId="9" w15:restartNumberingAfterBreak="0">
    <w:nsid w:val="0BB83EAE"/>
    <w:multiLevelType w:val="hybridMultilevel"/>
    <w:tmpl w:val="7B5626F4"/>
    <w:lvl w:ilvl="0" w:tplc="DBC0FB04">
      <w:start w:val="1"/>
      <w:numFmt w:val="decimal"/>
      <w:pStyle w:val="textcislovani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C985F25"/>
    <w:multiLevelType w:val="hybridMultilevel"/>
    <w:tmpl w:val="D362E5FC"/>
    <w:lvl w:ilvl="0" w:tplc="83E2086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2C5382"/>
    <w:multiLevelType w:val="multilevel"/>
    <w:tmpl w:val="AD089206"/>
    <w:lvl w:ilvl="0">
      <w:start w:val="1"/>
      <w:numFmt w:val="decimal"/>
      <w:lvlText w:val="%1"/>
      <w:lvlJc w:val="left"/>
      <w:pPr>
        <w:tabs>
          <w:tab w:val="num" w:pos="709"/>
        </w:tabs>
        <w:ind w:left="709" w:hanging="567"/>
      </w:pPr>
      <w:rPr>
        <w:rFonts w:ascii="Arial Black" w:hAnsi="Arial Black" w:cs="Arial Black" w:hint="default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B7E4208"/>
    <w:multiLevelType w:val="singleLevel"/>
    <w:tmpl w:val="2F703F3A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B3802DB"/>
    <w:multiLevelType w:val="hybridMultilevel"/>
    <w:tmpl w:val="B5E219BA"/>
    <w:lvl w:ilvl="0" w:tplc="3C0C12E4">
      <w:start w:val="761"/>
      <w:numFmt w:val="bullet"/>
      <w:pStyle w:val="textodrazky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6"/>
  </w:num>
  <w:num w:numId="10">
    <w:abstractNumId w:val="2"/>
  </w:num>
  <w:num w:numId="11">
    <w:abstractNumId w:val="7"/>
  </w:num>
  <w:num w:numId="12">
    <w:abstractNumId w:val="1"/>
  </w:num>
  <w:num w:numId="13">
    <w:abstractNumId w:val="0"/>
  </w:num>
  <w:num w:numId="14">
    <w:abstractNumId w:val="5"/>
  </w:num>
  <w:num w:numId="15">
    <w:abstractNumId w:val="4"/>
  </w:num>
  <w:num w:numId="16">
    <w:abstractNumId w:val="3"/>
  </w:num>
  <w:num w:numId="17">
    <w:abstractNumId w:val="8"/>
    <w:lvlOverride w:ilvl="0">
      <w:lvl w:ilvl="0">
        <w:start w:val="1"/>
        <w:numFmt w:val="bullet"/>
        <w:pStyle w:val="Titulek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cs="Symbol" w:hint="default"/>
          <w:sz w:val="18"/>
          <w:szCs w:val="18"/>
        </w:rPr>
      </w:lvl>
    </w:lvlOverride>
  </w:num>
  <w:num w:numId="18">
    <w:abstractNumId w:val="12"/>
  </w:num>
  <w:num w:numId="19">
    <w:abstractNumId w:val="11"/>
  </w:num>
  <w:num w:numId="20">
    <w:abstractNumId w:val="3"/>
  </w:num>
  <w:num w:numId="21">
    <w:abstractNumId w:val="13"/>
  </w:num>
  <w:num w:numId="22">
    <w:abstractNumId w:val="9"/>
  </w:num>
  <w:num w:numId="23">
    <w:abstractNumId w:val="11"/>
  </w:num>
  <w:num w:numId="24">
    <w:abstractNumId w:val="11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ál Ladislav">
    <w15:presenceInfo w15:providerId="AD" w15:userId="S-1-5-21-2305692138-799105946-157749570-94298"/>
  </w15:person>
  <w15:person w15:author="Mádlová Iva">
    <w15:presenceInfo w15:providerId="AD" w15:userId="S::madlovai@rektorat.czu.cz::d19bfaf2-bca2-4c78-9a0d-614b0335289e"/>
  </w15:person>
  <w15:person w15:author="Iva Mádlová">
    <w15:presenceInfo w15:providerId="AD" w15:userId="S::madlovai@rektorat.czu.cz::d19bfaf2-bca2-4c78-9a0d-614b0335289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trackRevisions/>
  <w:defaultTabStop w:val="709"/>
  <w:consecutiveHyphenLimit w:val="3"/>
  <w:hyphenationZone w:val="567"/>
  <w:doNotHyphenateCaps/>
  <w:clickAndTypeStyle w:val="Zkladntext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677"/>
    <w:rsid w:val="00001918"/>
    <w:rsid w:val="00002A98"/>
    <w:rsid w:val="00011B4A"/>
    <w:rsid w:val="000122CE"/>
    <w:rsid w:val="00016348"/>
    <w:rsid w:val="00016A29"/>
    <w:rsid w:val="00020E71"/>
    <w:rsid w:val="00022435"/>
    <w:rsid w:val="00023189"/>
    <w:rsid w:val="00023D1C"/>
    <w:rsid w:val="00027CF0"/>
    <w:rsid w:val="00027EFE"/>
    <w:rsid w:val="000315B9"/>
    <w:rsid w:val="00031DED"/>
    <w:rsid w:val="00032075"/>
    <w:rsid w:val="00032F51"/>
    <w:rsid w:val="000338B6"/>
    <w:rsid w:val="00033DB4"/>
    <w:rsid w:val="00034138"/>
    <w:rsid w:val="00034166"/>
    <w:rsid w:val="00035B01"/>
    <w:rsid w:val="00035ED4"/>
    <w:rsid w:val="000379A1"/>
    <w:rsid w:val="00041317"/>
    <w:rsid w:val="00042816"/>
    <w:rsid w:val="00042871"/>
    <w:rsid w:val="000428FC"/>
    <w:rsid w:val="000464F3"/>
    <w:rsid w:val="0004755B"/>
    <w:rsid w:val="00047A62"/>
    <w:rsid w:val="0005086A"/>
    <w:rsid w:val="000510E2"/>
    <w:rsid w:val="00051ABE"/>
    <w:rsid w:val="00053838"/>
    <w:rsid w:val="00053916"/>
    <w:rsid w:val="00053D57"/>
    <w:rsid w:val="00054E3B"/>
    <w:rsid w:val="00055992"/>
    <w:rsid w:val="000562E3"/>
    <w:rsid w:val="00057EF8"/>
    <w:rsid w:val="000605B4"/>
    <w:rsid w:val="000617E2"/>
    <w:rsid w:val="000618D6"/>
    <w:rsid w:val="000661D2"/>
    <w:rsid w:val="00066DBE"/>
    <w:rsid w:val="00067531"/>
    <w:rsid w:val="00071F3A"/>
    <w:rsid w:val="000737BC"/>
    <w:rsid w:val="00074D46"/>
    <w:rsid w:val="00076642"/>
    <w:rsid w:val="00080ADF"/>
    <w:rsid w:val="00080F55"/>
    <w:rsid w:val="00083414"/>
    <w:rsid w:val="00084188"/>
    <w:rsid w:val="000864F6"/>
    <w:rsid w:val="00087FDD"/>
    <w:rsid w:val="00090815"/>
    <w:rsid w:val="000966CD"/>
    <w:rsid w:val="000A0CE7"/>
    <w:rsid w:val="000A12ED"/>
    <w:rsid w:val="000A2134"/>
    <w:rsid w:val="000A25C1"/>
    <w:rsid w:val="000A38A0"/>
    <w:rsid w:val="000A4C5E"/>
    <w:rsid w:val="000A4E22"/>
    <w:rsid w:val="000A53D8"/>
    <w:rsid w:val="000A5854"/>
    <w:rsid w:val="000B2BEF"/>
    <w:rsid w:val="000B30CA"/>
    <w:rsid w:val="000B7415"/>
    <w:rsid w:val="000B74EA"/>
    <w:rsid w:val="000B79AA"/>
    <w:rsid w:val="000B7C40"/>
    <w:rsid w:val="000C32FF"/>
    <w:rsid w:val="000C3D86"/>
    <w:rsid w:val="000C62C4"/>
    <w:rsid w:val="000D017A"/>
    <w:rsid w:val="000D0F0F"/>
    <w:rsid w:val="000D3D37"/>
    <w:rsid w:val="000D5C4F"/>
    <w:rsid w:val="000D5C91"/>
    <w:rsid w:val="000D6F7F"/>
    <w:rsid w:val="000D7342"/>
    <w:rsid w:val="000D78D2"/>
    <w:rsid w:val="000D7B3F"/>
    <w:rsid w:val="000E09B9"/>
    <w:rsid w:val="000E129D"/>
    <w:rsid w:val="000E2CEA"/>
    <w:rsid w:val="000E314E"/>
    <w:rsid w:val="000E3269"/>
    <w:rsid w:val="000E382A"/>
    <w:rsid w:val="000E4065"/>
    <w:rsid w:val="000E441A"/>
    <w:rsid w:val="000E442A"/>
    <w:rsid w:val="000E4701"/>
    <w:rsid w:val="000F1F65"/>
    <w:rsid w:val="000F2BEE"/>
    <w:rsid w:val="000F2FD0"/>
    <w:rsid w:val="000F3FD1"/>
    <w:rsid w:val="000F587C"/>
    <w:rsid w:val="000F6843"/>
    <w:rsid w:val="000F6F2E"/>
    <w:rsid w:val="0010175F"/>
    <w:rsid w:val="00101D59"/>
    <w:rsid w:val="0010499A"/>
    <w:rsid w:val="00105702"/>
    <w:rsid w:val="00105BBE"/>
    <w:rsid w:val="00105E9B"/>
    <w:rsid w:val="001068D8"/>
    <w:rsid w:val="0011170D"/>
    <w:rsid w:val="0011574B"/>
    <w:rsid w:val="00117847"/>
    <w:rsid w:val="0011793E"/>
    <w:rsid w:val="00117C32"/>
    <w:rsid w:val="00117EAC"/>
    <w:rsid w:val="0012117A"/>
    <w:rsid w:val="00121B0C"/>
    <w:rsid w:val="00121B6F"/>
    <w:rsid w:val="00121BEA"/>
    <w:rsid w:val="00122D6B"/>
    <w:rsid w:val="0012366A"/>
    <w:rsid w:val="001236CB"/>
    <w:rsid w:val="001254A6"/>
    <w:rsid w:val="00125676"/>
    <w:rsid w:val="00126659"/>
    <w:rsid w:val="001266DD"/>
    <w:rsid w:val="00126C14"/>
    <w:rsid w:val="00126C4B"/>
    <w:rsid w:val="00127AA1"/>
    <w:rsid w:val="00130470"/>
    <w:rsid w:val="0013049C"/>
    <w:rsid w:val="00132785"/>
    <w:rsid w:val="00132A9A"/>
    <w:rsid w:val="001342B5"/>
    <w:rsid w:val="00134D36"/>
    <w:rsid w:val="0013593E"/>
    <w:rsid w:val="00135DF3"/>
    <w:rsid w:val="001369D7"/>
    <w:rsid w:val="00137CC2"/>
    <w:rsid w:val="00144EB6"/>
    <w:rsid w:val="001453B3"/>
    <w:rsid w:val="001477F6"/>
    <w:rsid w:val="0015030C"/>
    <w:rsid w:val="001518E1"/>
    <w:rsid w:val="001524F4"/>
    <w:rsid w:val="00152C4C"/>
    <w:rsid w:val="001543F7"/>
    <w:rsid w:val="00154723"/>
    <w:rsid w:val="001551B7"/>
    <w:rsid w:val="00156255"/>
    <w:rsid w:val="001565A0"/>
    <w:rsid w:val="0015740A"/>
    <w:rsid w:val="00157867"/>
    <w:rsid w:val="0016098C"/>
    <w:rsid w:val="00161D39"/>
    <w:rsid w:val="00162519"/>
    <w:rsid w:val="00162AD3"/>
    <w:rsid w:val="001638BE"/>
    <w:rsid w:val="00163DA0"/>
    <w:rsid w:val="00165E2C"/>
    <w:rsid w:val="001701BB"/>
    <w:rsid w:val="00170E31"/>
    <w:rsid w:val="00170ECA"/>
    <w:rsid w:val="00170FBD"/>
    <w:rsid w:val="00171237"/>
    <w:rsid w:val="00172174"/>
    <w:rsid w:val="00172DDA"/>
    <w:rsid w:val="001739A3"/>
    <w:rsid w:val="001739DF"/>
    <w:rsid w:val="00173CFE"/>
    <w:rsid w:val="0017447C"/>
    <w:rsid w:val="00174EEE"/>
    <w:rsid w:val="00175654"/>
    <w:rsid w:val="001757C2"/>
    <w:rsid w:val="001772D2"/>
    <w:rsid w:val="001772EE"/>
    <w:rsid w:val="00181E70"/>
    <w:rsid w:val="00182575"/>
    <w:rsid w:val="00184312"/>
    <w:rsid w:val="001858B2"/>
    <w:rsid w:val="00185AAE"/>
    <w:rsid w:val="00186E51"/>
    <w:rsid w:val="00190802"/>
    <w:rsid w:val="00191EB3"/>
    <w:rsid w:val="00191F96"/>
    <w:rsid w:val="00194461"/>
    <w:rsid w:val="001956AC"/>
    <w:rsid w:val="00195BA1"/>
    <w:rsid w:val="0019750E"/>
    <w:rsid w:val="00197CF3"/>
    <w:rsid w:val="001A01BB"/>
    <w:rsid w:val="001A1654"/>
    <w:rsid w:val="001A1BC3"/>
    <w:rsid w:val="001A249E"/>
    <w:rsid w:val="001A5544"/>
    <w:rsid w:val="001A6230"/>
    <w:rsid w:val="001A6B16"/>
    <w:rsid w:val="001A6C4D"/>
    <w:rsid w:val="001B0EC7"/>
    <w:rsid w:val="001B0EDE"/>
    <w:rsid w:val="001B1183"/>
    <w:rsid w:val="001B14A1"/>
    <w:rsid w:val="001B1DCA"/>
    <w:rsid w:val="001B2CB7"/>
    <w:rsid w:val="001B3AB6"/>
    <w:rsid w:val="001B3EB4"/>
    <w:rsid w:val="001B413F"/>
    <w:rsid w:val="001B4727"/>
    <w:rsid w:val="001B47B8"/>
    <w:rsid w:val="001C0028"/>
    <w:rsid w:val="001C192A"/>
    <w:rsid w:val="001C3AC1"/>
    <w:rsid w:val="001C5F2A"/>
    <w:rsid w:val="001C69C2"/>
    <w:rsid w:val="001C7CE9"/>
    <w:rsid w:val="001D11E5"/>
    <w:rsid w:val="001D368D"/>
    <w:rsid w:val="001D4096"/>
    <w:rsid w:val="001D4226"/>
    <w:rsid w:val="001D7879"/>
    <w:rsid w:val="001E2E06"/>
    <w:rsid w:val="001E49EB"/>
    <w:rsid w:val="001E4B6E"/>
    <w:rsid w:val="001E50E7"/>
    <w:rsid w:val="001E69D8"/>
    <w:rsid w:val="001E6E0B"/>
    <w:rsid w:val="001E745D"/>
    <w:rsid w:val="001E79DA"/>
    <w:rsid w:val="001F0504"/>
    <w:rsid w:val="001F0D93"/>
    <w:rsid w:val="001F129F"/>
    <w:rsid w:val="001F27A2"/>
    <w:rsid w:val="001F2EA6"/>
    <w:rsid w:val="001F3819"/>
    <w:rsid w:val="001F3D9B"/>
    <w:rsid w:val="001F3FB1"/>
    <w:rsid w:val="001F4154"/>
    <w:rsid w:val="001F4921"/>
    <w:rsid w:val="001F592D"/>
    <w:rsid w:val="001F63CE"/>
    <w:rsid w:val="001F7C20"/>
    <w:rsid w:val="00200758"/>
    <w:rsid w:val="00202035"/>
    <w:rsid w:val="00202682"/>
    <w:rsid w:val="00205768"/>
    <w:rsid w:val="00206F68"/>
    <w:rsid w:val="00207691"/>
    <w:rsid w:val="00210CF3"/>
    <w:rsid w:val="002114B2"/>
    <w:rsid w:val="002115E6"/>
    <w:rsid w:val="00211E7C"/>
    <w:rsid w:val="00214875"/>
    <w:rsid w:val="00214F11"/>
    <w:rsid w:val="0021518E"/>
    <w:rsid w:val="00216B6C"/>
    <w:rsid w:val="0022091B"/>
    <w:rsid w:val="00220FAA"/>
    <w:rsid w:val="00221A9A"/>
    <w:rsid w:val="00222447"/>
    <w:rsid w:val="00222880"/>
    <w:rsid w:val="00223918"/>
    <w:rsid w:val="002239D0"/>
    <w:rsid w:val="002242B8"/>
    <w:rsid w:val="00226F9B"/>
    <w:rsid w:val="00227613"/>
    <w:rsid w:val="00230C2B"/>
    <w:rsid w:val="00230D2D"/>
    <w:rsid w:val="0023312B"/>
    <w:rsid w:val="00233677"/>
    <w:rsid w:val="00233F4B"/>
    <w:rsid w:val="00234D2B"/>
    <w:rsid w:val="00235F6D"/>
    <w:rsid w:val="00236EA9"/>
    <w:rsid w:val="002374ED"/>
    <w:rsid w:val="00237E03"/>
    <w:rsid w:val="0024064D"/>
    <w:rsid w:val="00241181"/>
    <w:rsid w:val="00241DE2"/>
    <w:rsid w:val="00243057"/>
    <w:rsid w:val="00243990"/>
    <w:rsid w:val="00244136"/>
    <w:rsid w:val="00246991"/>
    <w:rsid w:val="00247039"/>
    <w:rsid w:val="0024716A"/>
    <w:rsid w:val="00247A51"/>
    <w:rsid w:val="00247CEF"/>
    <w:rsid w:val="002531EA"/>
    <w:rsid w:val="002539C2"/>
    <w:rsid w:val="00253C26"/>
    <w:rsid w:val="0025440A"/>
    <w:rsid w:val="00255E96"/>
    <w:rsid w:val="00257BBB"/>
    <w:rsid w:val="00260202"/>
    <w:rsid w:val="00263B15"/>
    <w:rsid w:val="002643D6"/>
    <w:rsid w:val="00265414"/>
    <w:rsid w:val="00265975"/>
    <w:rsid w:val="002666DC"/>
    <w:rsid w:val="002671DD"/>
    <w:rsid w:val="002677A7"/>
    <w:rsid w:val="00271290"/>
    <w:rsid w:val="0027152C"/>
    <w:rsid w:val="00272F62"/>
    <w:rsid w:val="002743C4"/>
    <w:rsid w:val="002745BE"/>
    <w:rsid w:val="002755F3"/>
    <w:rsid w:val="00275698"/>
    <w:rsid w:val="002763E6"/>
    <w:rsid w:val="002778C0"/>
    <w:rsid w:val="00277C2D"/>
    <w:rsid w:val="00281846"/>
    <w:rsid w:val="00283754"/>
    <w:rsid w:val="00285ADF"/>
    <w:rsid w:val="00286155"/>
    <w:rsid w:val="00286950"/>
    <w:rsid w:val="002872FC"/>
    <w:rsid w:val="00287F1A"/>
    <w:rsid w:val="002905DD"/>
    <w:rsid w:val="0029130C"/>
    <w:rsid w:val="002921B4"/>
    <w:rsid w:val="00292FB9"/>
    <w:rsid w:val="00293B64"/>
    <w:rsid w:val="002948B4"/>
    <w:rsid w:val="002964FA"/>
    <w:rsid w:val="002969D5"/>
    <w:rsid w:val="00296DAD"/>
    <w:rsid w:val="0029720D"/>
    <w:rsid w:val="002A0EA3"/>
    <w:rsid w:val="002A0EB9"/>
    <w:rsid w:val="002A1218"/>
    <w:rsid w:val="002A3906"/>
    <w:rsid w:val="002A3A41"/>
    <w:rsid w:val="002A42C2"/>
    <w:rsid w:val="002A4367"/>
    <w:rsid w:val="002A5AAE"/>
    <w:rsid w:val="002A6101"/>
    <w:rsid w:val="002A639E"/>
    <w:rsid w:val="002A78E0"/>
    <w:rsid w:val="002B0898"/>
    <w:rsid w:val="002B348B"/>
    <w:rsid w:val="002B3F16"/>
    <w:rsid w:val="002B4754"/>
    <w:rsid w:val="002B4A94"/>
    <w:rsid w:val="002B635E"/>
    <w:rsid w:val="002B6693"/>
    <w:rsid w:val="002B6CF0"/>
    <w:rsid w:val="002B6DFF"/>
    <w:rsid w:val="002B70F1"/>
    <w:rsid w:val="002B7B78"/>
    <w:rsid w:val="002C0EF5"/>
    <w:rsid w:val="002C1C90"/>
    <w:rsid w:val="002C1F7C"/>
    <w:rsid w:val="002C27E1"/>
    <w:rsid w:val="002C32C3"/>
    <w:rsid w:val="002C3C71"/>
    <w:rsid w:val="002C5A2F"/>
    <w:rsid w:val="002C5D6C"/>
    <w:rsid w:val="002C6EC9"/>
    <w:rsid w:val="002C6F63"/>
    <w:rsid w:val="002C708D"/>
    <w:rsid w:val="002D336A"/>
    <w:rsid w:val="002D3C9B"/>
    <w:rsid w:val="002D3F73"/>
    <w:rsid w:val="002D4866"/>
    <w:rsid w:val="002D5291"/>
    <w:rsid w:val="002D53C7"/>
    <w:rsid w:val="002D5484"/>
    <w:rsid w:val="002D594A"/>
    <w:rsid w:val="002D5A56"/>
    <w:rsid w:val="002D5AD8"/>
    <w:rsid w:val="002D7283"/>
    <w:rsid w:val="002E090E"/>
    <w:rsid w:val="002E1691"/>
    <w:rsid w:val="002E2B20"/>
    <w:rsid w:val="002E316B"/>
    <w:rsid w:val="002E437A"/>
    <w:rsid w:val="002E4ABE"/>
    <w:rsid w:val="002E632E"/>
    <w:rsid w:val="002E708A"/>
    <w:rsid w:val="002F0E6E"/>
    <w:rsid w:val="002F1D51"/>
    <w:rsid w:val="002F282A"/>
    <w:rsid w:val="002F4B73"/>
    <w:rsid w:val="002F6B26"/>
    <w:rsid w:val="002F7F03"/>
    <w:rsid w:val="003018C9"/>
    <w:rsid w:val="003021B2"/>
    <w:rsid w:val="003022E8"/>
    <w:rsid w:val="00302E99"/>
    <w:rsid w:val="00302F58"/>
    <w:rsid w:val="00307321"/>
    <w:rsid w:val="00307531"/>
    <w:rsid w:val="00307577"/>
    <w:rsid w:val="00307664"/>
    <w:rsid w:val="00310D5F"/>
    <w:rsid w:val="003156D5"/>
    <w:rsid w:val="00315B1E"/>
    <w:rsid w:val="00316ED6"/>
    <w:rsid w:val="00317603"/>
    <w:rsid w:val="0031793D"/>
    <w:rsid w:val="0032232A"/>
    <w:rsid w:val="0032256D"/>
    <w:rsid w:val="003247D3"/>
    <w:rsid w:val="003272C6"/>
    <w:rsid w:val="00327A9B"/>
    <w:rsid w:val="00336FCE"/>
    <w:rsid w:val="00337E35"/>
    <w:rsid w:val="00337FA1"/>
    <w:rsid w:val="0034278C"/>
    <w:rsid w:val="0034636B"/>
    <w:rsid w:val="0034689B"/>
    <w:rsid w:val="00347123"/>
    <w:rsid w:val="003475FE"/>
    <w:rsid w:val="0035638A"/>
    <w:rsid w:val="00356DA9"/>
    <w:rsid w:val="00364FCD"/>
    <w:rsid w:val="003723C7"/>
    <w:rsid w:val="00373AD7"/>
    <w:rsid w:val="00374BF1"/>
    <w:rsid w:val="00375531"/>
    <w:rsid w:val="00377AEE"/>
    <w:rsid w:val="00377C04"/>
    <w:rsid w:val="003829D6"/>
    <w:rsid w:val="003831A6"/>
    <w:rsid w:val="00385E1E"/>
    <w:rsid w:val="003879C3"/>
    <w:rsid w:val="00390146"/>
    <w:rsid w:val="00391035"/>
    <w:rsid w:val="00392139"/>
    <w:rsid w:val="0039258D"/>
    <w:rsid w:val="00392BCD"/>
    <w:rsid w:val="003934BA"/>
    <w:rsid w:val="00393C72"/>
    <w:rsid w:val="0039531C"/>
    <w:rsid w:val="003962A6"/>
    <w:rsid w:val="003978D6"/>
    <w:rsid w:val="00397D4C"/>
    <w:rsid w:val="003A02C8"/>
    <w:rsid w:val="003A0982"/>
    <w:rsid w:val="003A0FFE"/>
    <w:rsid w:val="003A11EC"/>
    <w:rsid w:val="003A3D08"/>
    <w:rsid w:val="003A3EE2"/>
    <w:rsid w:val="003A6290"/>
    <w:rsid w:val="003B0454"/>
    <w:rsid w:val="003B0798"/>
    <w:rsid w:val="003B0E00"/>
    <w:rsid w:val="003B20C0"/>
    <w:rsid w:val="003B2428"/>
    <w:rsid w:val="003B2C90"/>
    <w:rsid w:val="003B323D"/>
    <w:rsid w:val="003B5894"/>
    <w:rsid w:val="003B63C9"/>
    <w:rsid w:val="003B6C16"/>
    <w:rsid w:val="003B705C"/>
    <w:rsid w:val="003B78F3"/>
    <w:rsid w:val="003C0509"/>
    <w:rsid w:val="003C112B"/>
    <w:rsid w:val="003C2332"/>
    <w:rsid w:val="003C2535"/>
    <w:rsid w:val="003C3C0B"/>
    <w:rsid w:val="003C42D6"/>
    <w:rsid w:val="003C52F3"/>
    <w:rsid w:val="003C7335"/>
    <w:rsid w:val="003C74A7"/>
    <w:rsid w:val="003D052F"/>
    <w:rsid w:val="003D27D8"/>
    <w:rsid w:val="003D33E5"/>
    <w:rsid w:val="003D4AC3"/>
    <w:rsid w:val="003D4F8A"/>
    <w:rsid w:val="003D644E"/>
    <w:rsid w:val="003D7D19"/>
    <w:rsid w:val="003E0236"/>
    <w:rsid w:val="003E06B4"/>
    <w:rsid w:val="003E4174"/>
    <w:rsid w:val="003E4D41"/>
    <w:rsid w:val="003E4D5C"/>
    <w:rsid w:val="003E4EB3"/>
    <w:rsid w:val="003E5B17"/>
    <w:rsid w:val="003E5CB2"/>
    <w:rsid w:val="003F006B"/>
    <w:rsid w:val="003F0469"/>
    <w:rsid w:val="003F06BC"/>
    <w:rsid w:val="003F10F9"/>
    <w:rsid w:val="003F1C5E"/>
    <w:rsid w:val="003F256A"/>
    <w:rsid w:val="003F2823"/>
    <w:rsid w:val="003F361E"/>
    <w:rsid w:val="003F4114"/>
    <w:rsid w:val="003F493F"/>
    <w:rsid w:val="003F74C1"/>
    <w:rsid w:val="0040023C"/>
    <w:rsid w:val="00401276"/>
    <w:rsid w:val="0040324F"/>
    <w:rsid w:val="00403AD1"/>
    <w:rsid w:val="0040484A"/>
    <w:rsid w:val="00404FCF"/>
    <w:rsid w:val="004050B8"/>
    <w:rsid w:val="00405FB2"/>
    <w:rsid w:val="0040617E"/>
    <w:rsid w:val="0040720F"/>
    <w:rsid w:val="004120BF"/>
    <w:rsid w:val="004131BE"/>
    <w:rsid w:val="00414297"/>
    <w:rsid w:val="004157CE"/>
    <w:rsid w:val="004158C1"/>
    <w:rsid w:val="00416F4E"/>
    <w:rsid w:val="0041705C"/>
    <w:rsid w:val="00420118"/>
    <w:rsid w:val="0042044F"/>
    <w:rsid w:val="004205AD"/>
    <w:rsid w:val="00420A2E"/>
    <w:rsid w:val="0042116F"/>
    <w:rsid w:val="00421B21"/>
    <w:rsid w:val="00421FFC"/>
    <w:rsid w:val="00422746"/>
    <w:rsid w:val="004235E7"/>
    <w:rsid w:val="00425272"/>
    <w:rsid w:val="00426E39"/>
    <w:rsid w:val="00427F7C"/>
    <w:rsid w:val="004318A0"/>
    <w:rsid w:val="00433CD1"/>
    <w:rsid w:val="00435222"/>
    <w:rsid w:val="004375F3"/>
    <w:rsid w:val="004379C4"/>
    <w:rsid w:val="00437BF7"/>
    <w:rsid w:val="0044086C"/>
    <w:rsid w:val="00441789"/>
    <w:rsid w:val="004417B3"/>
    <w:rsid w:val="00442845"/>
    <w:rsid w:val="00442AD1"/>
    <w:rsid w:val="0044380E"/>
    <w:rsid w:val="00443C32"/>
    <w:rsid w:val="00444B69"/>
    <w:rsid w:val="00450515"/>
    <w:rsid w:val="004506DE"/>
    <w:rsid w:val="00451193"/>
    <w:rsid w:val="00451C75"/>
    <w:rsid w:val="00451F50"/>
    <w:rsid w:val="004521C7"/>
    <w:rsid w:val="0045234F"/>
    <w:rsid w:val="00453801"/>
    <w:rsid w:val="00454E18"/>
    <w:rsid w:val="00456003"/>
    <w:rsid w:val="004568B8"/>
    <w:rsid w:val="00456E0C"/>
    <w:rsid w:val="004573B4"/>
    <w:rsid w:val="0046065B"/>
    <w:rsid w:val="00460D80"/>
    <w:rsid w:val="00463A9C"/>
    <w:rsid w:val="00464EEE"/>
    <w:rsid w:val="00465531"/>
    <w:rsid w:val="00466111"/>
    <w:rsid w:val="00470B6A"/>
    <w:rsid w:val="00470CC2"/>
    <w:rsid w:val="00472CF5"/>
    <w:rsid w:val="00476FD1"/>
    <w:rsid w:val="00481075"/>
    <w:rsid w:val="00481909"/>
    <w:rsid w:val="00484CC8"/>
    <w:rsid w:val="00485A85"/>
    <w:rsid w:val="004907FD"/>
    <w:rsid w:val="0049109D"/>
    <w:rsid w:val="004917C2"/>
    <w:rsid w:val="0049242A"/>
    <w:rsid w:val="004931CD"/>
    <w:rsid w:val="00493CA1"/>
    <w:rsid w:val="00494947"/>
    <w:rsid w:val="00496B26"/>
    <w:rsid w:val="00497274"/>
    <w:rsid w:val="004976FC"/>
    <w:rsid w:val="00497700"/>
    <w:rsid w:val="004A0697"/>
    <w:rsid w:val="004A0BBD"/>
    <w:rsid w:val="004A0BF3"/>
    <w:rsid w:val="004A12EF"/>
    <w:rsid w:val="004A2CE7"/>
    <w:rsid w:val="004A364F"/>
    <w:rsid w:val="004A4215"/>
    <w:rsid w:val="004A5D7A"/>
    <w:rsid w:val="004A659A"/>
    <w:rsid w:val="004B06ED"/>
    <w:rsid w:val="004B1A6C"/>
    <w:rsid w:val="004B2957"/>
    <w:rsid w:val="004B3C4D"/>
    <w:rsid w:val="004B3DA4"/>
    <w:rsid w:val="004B481B"/>
    <w:rsid w:val="004B4848"/>
    <w:rsid w:val="004B6025"/>
    <w:rsid w:val="004B7C11"/>
    <w:rsid w:val="004C1A04"/>
    <w:rsid w:val="004C270F"/>
    <w:rsid w:val="004C3553"/>
    <w:rsid w:val="004C407F"/>
    <w:rsid w:val="004C420A"/>
    <w:rsid w:val="004C567E"/>
    <w:rsid w:val="004C5FAF"/>
    <w:rsid w:val="004C79D0"/>
    <w:rsid w:val="004D0CD8"/>
    <w:rsid w:val="004D27A5"/>
    <w:rsid w:val="004D2870"/>
    <w:rsid w:val="004D28CB"/>
    <w:rsid w:val="004D32EC"/>
    <w:rsid w:val="004D349C"/>
    <w:rsid w:val="004D3D38"/>
    <w:rsid w:val="004D44CE"/>
    <w:rsid w:val="004D4787"/>
    <w:rsid w:val="004D5B19"/>
    <w:rsid w:val="004D6BA8"/>
    <w:rsid w:val="004E255B"/>
    <w:rsid w:val="004E4B42"/>
    <w:rsid w:val="004E4E1B"/>
    <w:rsid w:val="004F0786"/>
    <w:rsid w:val="004F562E"/>
    <w:rsid w:val="004F6EF2"/>
    <w:rsid w:val="004F72B7"/>
    <w:rsid w:val="004F72BF"/>
    <w:rsid w:val="004F73D8"/>
    <w:rsid w:val="004F7DAE"/>
    <w:rsid w:val="00501942"/>
    <w:rsid w:val="0050249B"/>
    <w:rsid w:val="005027E8"/>
    <w:rsid w:val="005028B4"/>
    <w:rsid w:val="005046EB"/>
    <w:rsid w:val="005076F4"/>
    <w:rsid w:val="00507CD2"/>
    <w:rsid w:val="005103D2"/>
    <w:rsid w:val="00510F4F"/>
    <w:rsid w:val="00511828"/>
    <w:rsid w:val="005136AF"/>
    <w:rsid w:val="0051388F"/>
    <w:rsid w:val="005140DA"/>
    <w:rsid w:val="005168B4"/>
    <w:rsid w:val="00517312"/>
    <w:rsid w:val="00517AEB"/>
    <w:rsid w:val="00520DE8"/>
    <w:rsid w:val="005212A0"/>
    <w:rsid w:val="00524A96"/>
    <w:rsid w:val="005255D5"/>
    <w:rsid w:val="00527140"/>
    <w:rsid w:val="00527AB4"/>
    <w:rsid w:val="0053149B"/>
    <w:rsid w:val="005324D0"/>
    <w:rsid w:val="00533F8C"/>
    <w:rsid w:val="005354AF"/>
    <w:rsid w:val="0053583E"/>
    <w:rsid w:val="005366EC"/>
    <w:rsid w:val="005375D2"/>
    <w:rsid w:val="005377F6"/>
    <w:rsid w:val="0054041E"/>
    <w:rsid w:val="00540E18"/>
    <w:rsid w:val="00542C05"/>
    <w:rsid w:val="00546708"/>
    <w:rsid w:val="005505D4"/>
    <w:rsid w:val="00551281"/>
    <w:rsid w:val="00552C8A"/>
    <w:rsid w:val="00553018"/>
    <w:rsid w:val="005543BA"/>
    <w:rsid w:val="00554653"/>
    <w:rsid w:val="00554997"/>
    <w:rsid w:val="00554A99"/>
    <w:rsid w:val="00554D53"/>
    <w:rsid w:val="005552A5"/>
    <w:rsid w:val="0055735B"/>
    <w:rsid w:val="0055772A"/>
    <w:rsid w:val="00557A98"/>
    <w:rsid w:val="00560BF0"/>
    <w:rsid w:val="00562586"/>
    <w:rsid w:val="0056371E"/>
    <w:rsid w:val="00564336"/>
    <w:rsid w:val="00566F9F"/>
    <w:rsid w:val="0056774B"/>
    <w:rsid w:val="005677D2"/>
    <w:rsid w:val="00570A87"/>
    <w:rsid w:val="00571363"/>
    <w:rsid w:val="00571AED"/>
    <w:rsid w:val="00573424"/>
    <w:rsid w:val="00573B8D"/>
    <w:rsid w:val="00573ED1"/>
    <w:rsid w:val="0057570F"/>
    <w:rsid w:val="00580B1D"/>
    <w:rsid w:val="00581026"/>
    <w:rsid w:val="00582A95"/>
    <w:rsid w:val="0058486C"/>
    <w:rsid w:val="00590AE6"/>
    <w:rsid w:val="00591EF9"/>
    <w:rsid w:val="005922FB"/>
    <w:rsid w:val="0059240C"/>
    <w:rsid w:val="005929CD"/>
    <w:rsid w:val="00593513"/>
    <w:rsid w:val="00593A91"/>
    <w:rsid w:val="00596559"/>
    <w:rsid w:val="00596B2A"/>
    <w:rsid w:val="00597F41"/>
    <w:rsid w:val="005A01B7"/>
    <w:rsid w:val="005A19A3"/>
    <w:rsid w:val="005A1C29"/>
    <w:rsid w:val="005A2FEE"/>
    <w:rsid w:val="005A34BE"/>
    <w:rsid w:val="005A360F"/>
    <w:rsid w:val="005A36B9"/>
    <w:rsid w:val="005A482B"/>
    <w:rsid w:val="005A63F8"/>
    <w:rsid w:val="005B0A8D"/>
    <w:rsid w:val="005B17AA"/>
    <w:rsid w:val="005B1BC3"/>
    <w:rsid w:val="005B2234"/>
    <w:rsid w:val="005B2E72"/>
    <w:rsid w:val="005B523A"/>
    <w:rsid w:val="005B59C9"/>
    <w:rsid w:val="005C0120"/>
    <w:rsid w:val="005C04F2"/>
    <w:rsid w:val="005C0B8A"/>
    <w:rsid w:val="005C24A6"/>
    <w:rsid w:val="005C411B"/>
    <w:rsid w:val="005C5A57"/>
    <w:rsid w:val="005D14E3"/>
    <w:rsid w:val="005D1DFE"/>
    <w:rsid w:val="005D294C"/>
    <w:rsid w:val="005D306F"/>
    <w:rsid w:val="005D53A3"/>
    <w:rsid w:val="005D5A36"/>
    <w:rsid w:val="005E057A"/>
    <w:rsid w:val="005E086D"/>
    <w:rsid w:val="005E1956"/>
    <w:rsid w:val="005E200A"/>
    <w:rsid w:val="005E31C1"/>
    <w:rsid w:val="005E5441"/>
    <w:rsid w:val="005E5BD0"/>
    <w:rsid w:val="005E6177"/>
    <w:rsid w:val="005E6FD2"/>
    <w:rsid w:val="005E7D8E"/>
    <w:rsid w:val="005F02D1"/>
    <w:rsid w:val="005F0ACC"/>
    <w:rsid w:val="005F1816"/>
    <w:rsid w:val="005F210C"/>
    <w:rsid w:val="005F2AF4"/>
    <w:rsid w:val="005F2DFA"/>
    <w:rsid w:val="005F49C0"/>
    <w:rsid w:val="005F4E05"/>
    <w:rsid w:val="005F52D5"/>
    <w:rsid w:val="005F5D04"/>
    <w:rsid w:val="005F5E0A"/>
    <w:rsid w:val="00600143"/>
    <w:rsid w:val="00600F53"/>
    <w:rsid w:val="00601BD0"/>
    <w:rsid w:val="00601D22"/>
    <w:rsid w:val="0060304B"/>
    <w:rsid w:val="00603136"/>
    <w:rsid w:val="0060342B"/>
    <w:rsid w:val="006035D5"/>
    <w:rsid w:val="0060679C"/>
    <w:rsid w:val="00607963"/>
    <w:rsid w:val="006102D0"/>
    <w:rsid w:val="0061052F"/>
    <w:rsid w:val="006107DD"/>
    <w:rsid w:val="006113CA"/>
    <w:rsid w:val="006123B0"/>
    <w:rsid w:val="006132C7"/>
    <w:rsid w:val="00613324"/>
    <w:rsid w:val="00613AFC"/>
    <w:rsid w:val="00614707"/>
    <w:rsid w:val="00615803"/>
    <w:rsid w:val="00616160"/>
    <w:rsid w:val="006172D5"/>
    <w:rsid w:val="00617C7B"/>
    <w:rsid w:val="00621A5D"/>
    <w:rsid w:val="00622773"/>
    <w:rsid w:val="006227C5"/>
    <w:rsid w:val="006235A2"/>
    <w:rsid w:val="00624A1B"/>
    <w:rsid w:val="006251C6"/>
    <w:rsid w:val="00626909"/>
    <w:rsid w:val="006276A7"/>
    <w:rsid w:val="006300C6"/>
    <w:rsid w:val="006303E8"/>
    <w:rsid w:val="00630663"/>
    <w:rsid w:val="00631D7B"/>
    <w:rsid w:val="00632E0B"/>
    <w:rsid w:val="00632F1B"/>
    <w:rsid w:val="00633E38"/>
    <w:rsid w:val="00634606"/>
    <w:rsid w:val="00636446"/>
    <w:rsid w:val="00641959"/>
    <w:rsid w:val="0064394A"/>
    <w:rsid w:val="00643B81"/>
    <w:rsid w:val="00643D22"/>
    <w:rsid w:val="00643D9A"/>
    <w:rsid w:val="00644312"/>
    <w:rsid w:val="0064576A"/>
    <w:rsid w:val="0064579F"/>
    <w:rsid w:val="00645CDC"/>
    <w:rsid w:val="00646901"/>
    <w:rsid w:val="0064783A"/>
    <w:rsid w:val="00647C42"/>
    <w:rsid w:val="006501F2"/>
    <w:rsid w:val="00650AD3"/>
    <w:rsid w:val="0065431D"/>
    <w:rsid w:val="00656A5A"/>
    <w:rsid w:val="0065733B"/>
    <w:rsid w:val="006605A6"/>
    <w:rsid w:val="00662000"/>
    <w:rsid w:val="00664230"/>
    <w:rsid w:val="00664844"/>
    <w:rsid w:val="00665F21"/>
    <w:rsid w:val="00666AE6"/>
    <w:rsid w:val="00671123"/>
    <w:rsid w:val="00671555"/>
    <w:rsid w:val="006722BE"/>
    <w:rsid w:val="006728A8"/>
    <w:rsid w:val="00672A91"/>
    <w:rsid w:val="00673221"/>
    <w:rsid w:val="00673F8D"/>
    <w:rsid w:val="0067404A"/>
    <w:rsid w:val="00674E1A"/>
    <w:rsid w:val="00676A1F"/>
    <w:rsid w:val="00677715"/>
    <w:rsid w:val="00681200"/>
    <w:rsid w:val="00682E96"/>
    <w:rsid w:val="006833DB"/>
    <w:rsid w:val="00684643"/>
    <w:rsid w:val="00684739"/>
    <w:rsid w:val="0068489A"/>
    <w:rsid w:val="00684B4F"/>
    <w:rsid w:val="00685A92"/>
    <w:rsid w:val="00685C86"/>
    <w:rsid w:val="00685D91"/>
    <w:rsid w:val="00686CA7"/>
    <w:rsid w:val="006870D9"/>
    <w:rsid w:val="00692ED7"/>
    <w:rsid w:val="0069341B"/>
    <w:rsid w:val="00693FF6"/>
    <w:rsid w:val="00694226"/>
    <w:rsid w:val="006943BB"/>
    <w:rsid w:val="00695048"/>
    <w:rsid w:val="00695E97"/>
    <w:rsid w:val="00697847"/>
    <w:rsid w:val="00697900"/>
    <w:rsid w:val="006A048B"/>
    <w:rsid w:val="006A0BB6"/>
    <w:rsid w:val="006A0ECB"/>
    <w:rsid w:val="006A10B6"/>
    <w:rsid w:val="006A19AA"/>
    <w:rsid w:val="006A1BB0"/>
    <w:rsid w:val="006A4918"/>
    <w:rsid w:val="006A4A9A"/>
    <w:rsid w:val="006A5017"/>
    <w:rsid w:val="006B08A5"/>
    <w:rsid w:val="006B1839"/>
    <w:rsid w:val="006B3A16"/>
    <w:rsid w:val="006B69FF"/>
    <w:rsid w:val="006B6B94"/>
    <w:rsid w:val="006C0ED9"/>
    <w:rsid w:val="006C2BD5"/>
    <w:rsid w:val="006C32FF"/>
    <w:rsid w:val="006C51FA"/>
    <w:rsid w:val="006C575B"/>
    <w:rsid w:val="006C5A8D"/>
    <w:rsid w:val="006C6377"/>
    <w:rsid w:val="006C6F05"/>
    <w:rsid w:val="006D1380"/>
    <w:rsid w:val="006D1EA5"/>
    <w:rsid w:val="006D3886"/>
    <w:rsid w:val="006D3C5C"/>
    <w:rsid w:val="006D3DDE"/>
    <w:rsid w:val="006D4F93"/>
    <w:rsid w:val="006D5CA0"/>
    <w:rsid w:val="006D6DAE"/>
    <w:rsid w:val="006E2F76"/>
    <w:rsid w:val="006E4F9E"/>
    <w:rsid w:val="006E58B4"/>
    <w:rsid w:val="006E5E6D"/>
    <w:rsid w:val="006E6B3A"/>
    <w:rsid w:val="006E6F14"/>
    <w:rsid w:val="006E7064"/>
    <w:rsid w:val="006E718B"/>
    <w:rsid w:val="006E7954"/>
    <w:rsid w:val="006F01F0"/>
    <w:rsid w:val="006F25DC"/>
    <w:rsid w:val="006F4D08"/>
    <w:rsid w:val="006F580D"/>
    <w:rsid w:val="006F6367"/>
    <w:rsid w:val="00702393"/>
    <w:rsid w:val="007027A9"/>
    <w:rsid w:val="00702E08"/>
    <w:rsid w:val="00703677"/>
    <w:rsid w:val="007039AA"/>
    <w:rsid w:val="00703DCE"/>
    <w:rsid w:val="00705137"/>
    <w:rsid w:val="00706CF6"/>
    <w:rsid w:val="007075F8"/>
    <w:rsid w:val="00707671"/>
    <w:rsid w:val="0071027B"/>
    <w:rsid w:val="00713D7C"/>
    <w:rsid w:val="007146BA"/>
    <w:rsid w:val="00715E7D"/>
    <w:rsid w:val="00716418"/>
    <w:rsid w:val="007171C1"/>
    <w:rsid w:val="0072015B"/>
    <w:rsid w:val="00721E1C"/>
    <w:rsid w:val="00723049"/>
    <w:rsid w:val="00723242"/>
    <w:rsid w:val="0072487E"/>
    <w:rsid w:val="00725721"/>
    <w:rsid w:val="00727B46"/>
    <w:rsid w:val="0073090A"/>
    <w:rsid w:val="007338F7"/>
    <w:rsid w:val="00734F38"/>
    <w:rsid w:val="007359B2"/>
    <w:rsid w:val="00737343"/>
    <w:rsid w:val="00740378"/>
    <w:rsid w:val="007411E0"/>
    <w:rsid w:val="00742B92"/>
    <w:rsid w:val="00742EE1"/>
    <w:rsid w:val="00743BFE"/>
    <w:rsid w:val="007458CE"/>
    <w:rsid w:val="00745A5B"/>
    <w:rsid w:val="007466CB"/>
    <w:rsid w:val="00747B4A"/>
    <w:rsid w:val="00747B81"/>
    <w:rsid w:val="00750ACD"/>
    <w:rsid w:val="0075252A"/>
    <w:rsid w:val="007532E7"/>
    <w:rsid w:val="00753554"/>
    <w:rsid w:val="00754F77"/>
    <w:rsid w:val="00755830"/>
    <w:rsid w:val="00757989"/>
    <w:rsid w:val="0076177A"/>
    <w:rsid w:val="00762063"/>
    <w:rsid w:val="00762189"/>
    <w:rsid w:val="0076238F"/>
    <w:rsid w:val="00762E33"/>
    <w:rsid w:val="00763871"/>
    <w:rsid w:val="007646F3"/>
    <w:rsid w:val="007656DB"/>
    <w:rsid w:val="0076654D"/>
    <w:rsid w:val="00771688"/>
    <w:rsid w:val="00772902"/>
    <w:rsid w:val="00772965"/>
    <w:rsid w:val="00772D20"/>
    <w:rsid w:val="00773B7E"/>
    <w:rsid w:val="00773CE7"/>
    <w:rsid w:val="00773F9A"/>
    <w:rsid w:val="00774DEF"/>
    <w:rsid w:val="00775064"/>
    <w:rsid w:val="007758A5"/>
    <w:rsid w:val="007803B7"/>
    <w:rsid w:val="0078060C"/>
    <w:rsid w:val="0078070F"/>
    <w:rsid w:val="0078218E"/>
    <w:rsid w:val="00782F99"/>
    <w:rsid w:val="00786CF6"/>
    <w:rsid w:val="007874C8"/>
    <w:rsid w:val="0079060B"/>
    <w:rsid w:val="007911BD"/>
    <w:rsid w:val="0079238B"/>
    <w:rsid w:val="007938DB"/>
    <w:rsid w:val="0079395C"/>
    <w:rsid w:val="00793DFF"/>
    <w:rsid w:val="00795289"/>
    <w:rsid w:val="007952ED"/>
    <w:rsid w:val="00795C92"/>
    <w:rsid w:val="00795FFF"/>
    <w:rsid w:val="0079621B"/>
    <w:rsid w:val="007A2439"/>
    <w:rsid w:val="007A376D"/>
    <w:rsid w:val="007A7118"/>
    <w:rsid w:val="007A7FFA"/>
    <w:rsid w:val="007B04F3"/>
    <w:rsid w:val="007B08E7"/>
    <w:rsid w:val="007B0ED8"/>
    <w:rsid w:val="007B0F7D"/>
    <w:rsid w:val="007B1F74"/>
    <w:rsid w:val="007B2722"/>
    <w:rsid w:val="007B2F59"/>
    <w:rsid w:val="007B4569"/>
    <w:rsid w:val="007B6A08"/>
    <w:rsid w:val="007B71CF"/>
    <w:rsid w:val="007C2392"/>
    <w:rsid w:val="007C5736"/>
    <w:rsid w:val="007C6641"/>
    <w:rsid w:val="007C764A"/>
    <w:rsid w:val="007C7901"/>
    <w:rsid w:val="007D0262"/>
    <w:rsid w:val="007D1B9C"/>
    <w:rsid w:val="007D3166"/>
    <w:rsid w:val="007D390C"/>
    <w:rsid w:val="007D3BD8"/>
    <w:rsid w:val="007D42BD"/>
    <w:rsid w:val="007D4CA1"/>
    <w:rsid w:val="007D539E"/>
    <w:rsid w:val="007D63E2"/>
    <w:rsid w:val="007D6C6B"/>
    <w:rsid w:val="007D7658"/>
    <w:rsid w:val="007D7A43"/>
    <w:rsid w:val="007E076A"/>
    <w:rsid w:val="007E427F"/>
    <w:rsid w:val="007E548E"/>
    <w:rsid w:val="007E59A5"/>
    <w:rsid w:val="007E5B72"/>
    <w:rsid w:val="007E73EF"/>
    <w:rsid w:val="007E77B4"/>
    <w:rsid w:val="007E7ED2"/>
    <w:rsid w:val="007F07FC"/>
    <w:rsid w:val="007F4257"/>
    <w:rsid w:val="007F47F4"/>
    <w:rsid w:val="007F4B28"/>
    <w:rsid w:val="007F5815"/>
    <w:rsid w:val="007F5CF8"/>
    <w:rsid w:val="007F6328"/>
    <w:rsid w:val="0080236C"/>
    <w:rsid w:val="0080366C"/>
    <w:rsid w:val="00810329"/>
    <w:rsid w:val="008150F3"/>
    <w:rsid w:val="00816712"/>
    <w:rsid w:val="00820DB5"/>
    <w:rsid w:val="00822472"/>
    <w:rsid w:val="008225C4"/>
    <w:rsid w:val="00824894"/>
    <w:rsid w:val="00824FC8"/>
    <w:rsid w:val="0082563B"/>
    <w:rsid w:val="00826D27"/>
    <w:rsid w:val="00830B6A"/>
    <w:rsid w:val="0083144A"/>
    <w:rsid w:val="00831EED"/>
    <w:rsid w:val="008332E5"/>
    <w:rsid w:val="00834504"/>
    <w:rsid w:val="00835631"/>
    <w:rsid w:val="008377B0"/>
    <w:rsid w:val="008405C8"/>
    <w:rsid w:val="00842625"/>
    <w:rsid w:val="008429A2"/>
    <w:rsid w:val="008441E3"/>
    <w:rsid w:val="00844B7C"/>
    <w:rsid w:val="00844E72"/>
    <w:rsid w:val="0084698F"/>
    <w:rsid w:val="008471AA"/>
    <w:rsid w:val="008518FF"/>
    <w:rsid w:val="00851E4E"/>
    <w:rsid w:val="008544CF"/>
    <w:rsid w:val="0085490F"/>
    <w:rsid w:val="00855ED8"/>
    <w:rsid w:val="008577D2"/>
    <w:rsid w:val="0086100B"/>
    <w:rsid w:val="00861F06"/>
    <w:rsid w:val="008667A2"/>
    <w:rsid w:val="00866C18"/>
    <w:rsid w:val="00871A40"/>
    <w:rsid w:val="00871CF1"/>
    <w:rsid w:val="00872904"/>
    <w:rsid w:val="00873557"/>
    <w:rsid w:val="00873816"/>
    <w:rsid w:val="00873FFB"/>
    <w:rsid w:val="0087421F"/>
    <w:rsid w:val="008744C4"/>
    <w:rsid w:val="00880435"/>
    <w:rsid w:val="00880A91"/>
    <w:rsid w:val="00880B9F"/>
    <w:rsid w:val="00881374"/>
    <w:rsid w:val="00881CAB"/>
    <w:rsid w:val="00881CEE"/>
    <w:rsid w:val="00882362"/>
    <w:rsid w:val="00883B01"/>
    <w:rsid w:val="0088415E"/>
    <w:rsid w:val="00886099"/>
    <w:rsid w:val="008863FD"/>
    <w:rsid w:val="00890B6C"/>
    <w:rsid w:val="00892025"/>
    <w:rsid w:val="008928A5"/>
    <w:rsid w:val="00895D2A"/>
    <w:rsid w:val="00896A2A"/>
    <w:rsid w:val="00897202"/>
    <w:rsid w:val="008979EC"/>
    <w:rsid w:val="008A0D88"/>
    <w:rsid w:val="008A205B"/>
    <w:rsid w:val="008A65A3"/>
    <w:rsid w:val="008A6631"/>
    <w:rsid w:val="008A6F32"/>
    <w:rsid w:val="008B15A4"/>
    <w:rsid w:val="008B18D4"/>
    <w:rsid w:val="008B3E8C"/>
    <w:rsid w:val="008B3F9F"/>
    <w:rsid w:val="008B5CFD"/>
    <w:rsid w:val="008B6262"/>
    <w:rsid w:val="008C0370"/>
    <w:rsid w:val="008C1FBB"/>
    <w:rsid w:val="008C23C0"/>
    <w:rsid w:val="008C4998"/>
    <w:rsid w:val="008C7323"/>
    <w:rsid w:val="008C7458"/>
    <w:rsid w:val="008C7670"/>
    <w:rsid w:val="008C789E"/>
    <w:rsid w:val="008D0D77"/>
    <w:rsid w:val="008D20D8"/>
    <w:rsid w:val="008D27E1"/>
    <w:rsid w:val="008D49EE"/>
    <w:rsid w:val="008D568B"/>
    <w:rsid w:val="008D61F8"/>
    <w:rsid w:val="008D63A5"/>
    <w:rsid w:val="008D7E7E"/>
    <w:rsid w:val="008D7FB6"/>
    <w:rsid w:val="008E1731"/>
    <w:rsid w:val="008E1F58"/>
    <w:rsid w:val="008E2027"/>
    <w:rsid w:val="008E2E51"/>
    <w:rsid w:val="008E4C5C"/>
    <w:rsid w:val="008E4FF9"/>
    <w:rsid w:val="008E7353"/>
    <w:rsid w:val="008F0C9E"/>
    <w:rsid w:val="008F150A"/>
    <w:rsid w:val="008F5A42"/>
    <w:rsid w:val="008F5F4F"/>
    <w:rsid w:val="009022FF"/>
    <w:rsid w:val="00904CFB"/>
    <w:rsid w:val="00910921"/>
    <w:rsid w:val="0091260A"/>
    <w:rsid w:val="00912652"/>
    <w:rsid w:val="00912990"/>
    <w:rsid w:val="0091427B"/>
    <w:rsid w:val="00915E73"/>
    <w:rsid w:val="00916425"/>
    <w:rsid w:val="00916506"/>
    <w:rsid w:val="0091712B"/>
    <w:rsid w:val="00922423"/>
    <w:rsid w:val="009235DA"/>
    <w:rsid w:val="00924324"/>
    <w:rsid w:val="00924958"/>
    <w:rsid w:val="00924A14"/>
    <w:rsid w:val="009266D9"/>
    <w:rsid w:val="00926A74"/>
    <w:rsid w:val="00927198"/>
    <w:rsid w:val="00931A01"/>
    <w:rsid w:val="00932CC2"/>
    <w:rsid w:val="009331E7"/>
    <w:rsid w:val="00935130"/>
    <w:rsid w:val="009416B5"/>
    <w:rsid w:val="00943012"/>
    <w:rsid w:val="00943850"/>
    <w:rsid w:val="00943F65"/>
    <w:rsid w:val="00944188"/>
    <w:rsid w:val="009442D0"/>
    <w:rsid w:val="0094465F"/>
    <w:rsid w:val="00944E57"/>
    <w:rsid w:val="0094541E"/>
    <w:rsid w:val="00946679"/>
    <w:rsid w:val="009475E8"/>
    <w:rsid w:val="009517ED"/>
    <w:rsid w:val="009558A3"/>
    <w:rsid w:val="0095628E"/>
    <w:rsid w:val="00957B1E"/>
    <w:rsid w:val="00960ACC"/>
    <w:rsid w:val="0096130C"/>
    <w:rsid w:val="00961631"/>
    <w:rsid w:val="009627EF"/>
    <w:rsid w:val="009640C1"/>
    <w:rsid w:val="00964505"/>
    <w:rsid w:val="009651F0"/>
    <w:rsid w:val="00966549"/>
    <w:rsid w:val="00966998"/>
    <w:rsid w:val="00967CAD"/>
    <w:rsid w:val="00967FB1"/>
    <w:rsid w:val="00971065"/>
    <w:rsid w:val="009710B7"/>
    <w:rsid w:val="00971936"/>
    <w:rsid w:val="00972E90"/>
    <w:rsid w:val="009765A1"/>
    <w:rsid w:val="009779FD"/>
    <w:rsid w:val="00982363"/>
    <w:rsid w:val="009835E8"/>
    <w:rsid w:val="00984104"/>
    <w:rsid w:val="00984673"/>
    <w:rsid w:val="00986D51"/>
    <w:rsid w:val="0098770A"/>
    <w:rsid w:val="00987DB9"/>
    <w:rsid w:val="00990408"/>
    <w:rsid w:val="00992674"/>
    <w:rsid w:val="00992969"/>
    <w:rsid w:val="0099349D"/>
    <w:rsid w:val="00996F41"/>
    <w:rsid w:val="009970BE"/>
    <w:rsid w:val="009977F8"/>
    <w:rsid w:val="0099786F"/>
    <w:rsid w:val="009A28C1"/>
    <w:rsid w:val="009A2C5B"/>
    <w:rsid w:val="009A3453"/>
    <w:rsid w:val="009A3D8E"/>
    <w:rsid w:val="009A4201"/>
    <w:rsid w:val="009A531E"/>
    <w:rsid w:val="009A5F7E"/>
    <w:rsid w:val="009A65CA"/>
    <w:rsid w:val="009A67D8"/>
    <w:rsid w:val="009B0607"/>
    <w:rsid w:val="009B0EA9"/>
    <w:rsid w:val="009B2435"/>
    <w:rsid w:val="009B585C"/>
    <w:rsid w:val="009B68C1"/>
    <w:rsid w:val="009B6D61"/>
    <w:rsid w:val="009B7881"/>
    <w:rsid w:val="009C0199"/>
    <w:rsid w:val="009C0DE6"/>
    <w:rsid w:val="009C132C"/>
    <w:rsid w:val="009C37D8"/>
    <w:rsid w:val="009C38CD"/>
    <w:rsid w:val="009C3B6A"/>
    <w:rsid w:val="009C53DC"/>
    <w:rsid w:val="009C6294"/>
    <w:rsid w:val="009C6909"/>
    <w:rsid w:val="009C6F22"/>
    <w:rsid w:val="009C7C58"/>
    <w:rsid w:val="009C7E4C"/>
    <w:rsid w:val="009D1152"/>
    <w:rsid w:val="009D1432"/>
    <w:rsid w:val="009D22E8"/>
    <w:rsid w:val="009D3561"/>
    <w:rsid w:val="009D374A"/>
    <w:rsid w:val="009D4CA5"/>
    <w:rsid w:val="009D54B9"/>
    <w:rsid w:val="009D662F"/>
    <w:rsid w:val="009D6F44"/>
    <w:rsid w:val="009D751C"/>
    <w:rsid w:val="009E09EB"/>
    <w:rsid w:val="009E1051"/>
    <w:rsid w:val="009E4811"/>
    <w:rsid w:val="009E5ABA"/>
    <w:rsid w:val="009E63A8"/>
    <w:rsid w:val="009E6659"/>
    <w:rsid w:val="009F0EA2"/>
    <w:rsid w:val="009F193D"/>
    <w:rsid w:val="009F1ED4"/>
    <w:rsid w:val="009F227A"/>
    <w:rsid w:val="009F313C"/>
    <w:rsid w:val="009F463A"/>
    <w:rsid w:val="009F7579"/>
    <w:rsid w:val="009F7835"/>
    <w:rsid w:val="00A01AE3"/>
    <w:rsid w:val="00A01B1D"/>
    <w:rsid w:val="00A024D4"/>
    <w:rsid w:val="00A03FEA"/>
    <w:rsid w:val="00A042A5"/>
    <w:rsid w:val="00A0462F"/>
    <w:rsid w:val="00A049E9"/>
    <w:rsid w:val="00A05079"/>
    <w:rsid w:val="00A05104"/>
    <w:rsid w:val="00A06CB6"/>
    <w:rsid w:val="00A10A0A"/>
    <w:rsid w:val="00A10BBB"/>
    <w:rsid w:val="00A10FDC"/>
    <w:rsid w:val="00A11FFC"/>
    <w:rsid w:val="00A136CC"/>
    <w:rsid w:val="00A139D4"/>
    <w:rsid w:val="00A14B20"/>
    <w:rsid w:val="00A1532D"/>
    <w:rsid w:val="00A177BA"/>
    <w:rsid w:val="00A17804"/>
    <w:rsid w:val="00A21059"/>
    <w:rsid w:val="00A22059"/>
    <w:rsid w:val="00A22DB9"/>
    <w:rsid w:val="00A23208"/>
    <w:rsid w:val="00A237B6"/>
    <w:rsid w:val="00A24B08"/>
    <w:rsid w:val="00A2529A"/>
    <w:rsid w:val="00A25A18"/>
    <w:rsid w:val="00A27D5F"/>
    <w:rsid w:val="00A3068F"/>
    <w:rsid w:val="00A34161"/>
    <w:rsid w:val="00A35339"/>
    <w:rsid w:val="00A3659C"/>
    <w:rsid w:val="00A407B6"/>
    <w:rsid w:val="00A40B20"/>
    <w:rsid w:val="00A40B6A"/>
    <w:rsid w:val="00A414D4"/>
    <w:rsid w:val="00A41A1E"/>
    <w:rsid w:val="00A4292B"/>
    <w:rsid w:val="00A42ED1"/>
    <w:rsid w:val="00A43853"/>
    <w:rsid w:val="00A45262"/>
    <w:rsid w:val="00A505A9"/>
    <w:rsid w:val="00A51118"/>
    <w:rsid w:val="00A51E20"/>
    <w:rsid w:val="00A52C40"/>
    <w:rsid w:val="00A52F1B"/>
    <w:rsid w:val="00A53E20"/>
    <w:rsid w:val="00A53E81"/>
    <w:rsid w:val="00A545B5"/>
    <w:rsid w:val="00A5616A"/>
    <w:rsid w:val="00A610AD"/>
    <w:rsid w:val="00A62C7E"/>
    <w:rsid w:val="00A6349B"/>
    <w:rsid w:val="00A6363B"/>
    <w:rsid w:val="00A63D43"/>
    <w:rsid w:val="00A64CFF"/>
    <w:rsid w:val="00A64E44"/>
    <w:rsid w:val="00A651F5"/>
    <w:rsid w:val="00A65F30"/>
    <w:rsid w:val="00A6642F"/>
    <w:rsid w:val="00A665B7"/>
    <w:rsid w:val="00A66996"/>
    <w:rsid w:val="00A71E29"/>
    <w:rsid w:val="00A73052"/>
    <w:rsid w:val="00A730B7"/>
    <w:rsid w:val="00A747D2"/>
    <w:rsid w:val="00A74C6E"/>
    <w:rsid w:val="00A756AC"/>
    <w:rsid w:val="00A756FC"/>
    <w:rsid w:val="00A7604E"/>
    <w:rsid w:val="00A76441"/>
    <w:rsid w:val="00A774B2"/>
    <w:rsid w:val="00A775D1"/>
    <w:rsid w:val="00A801B5"/>
    <w:rsid w:val="00A81363"/>
    <w:rsid w:val="00A83C5A"/>
    <w:rsid w:val="00A84492"/>
    <w:rsid w:val="00A848D6"/>
    <w:rsid w:val="00A84F1A"/>
    <w:rsid w:val="00A85B6E"/>
    <w:rsid w:val="00A86086"/>
    <w:rsid w:val="00A86944"/>
    <w:rsid w:val="00A86D1D"/>
    <w:rsid w:val="00A90168"/>
    <w:rsid w:val="00A911BD"/>
    <w:rsid w:val="00A91B44"/>
    <w:rsid w:val="00A92BEE"/>
    <w:rsid w:val="00A9454E"/>
    <w:rsid w:val="00A94BA7"/>
    <w:rsid w:val="00A94EE9"/>
    <w:rsid w:val="00A96E9B"/>
    <w:rsid w:val="00A97340"/>
    <w:rsid w:val="00A97E9C"/>
    <w:rsid w:val="00AA13BD"/>
    <w:rsid w:val="00AA1710"/>
    <w:rsid w:val="00AA1B65"/>
    <w:rsid w:val="00AA448B"/>
    <w:rsid w:val="00AA55D2"/>
    <w:rsid w:val="00AA5C66"/>
    <w:rsid w:val="00AA62EC"/>
    <w:rsid w:val="00AA6B1C"/>
    <w:rsid w:val="00AA6B4E"/>
    <w:rsid w:val="00AA6BA1"/>
    <w:rsid w:val="00AA6CB4"/>
    <w:rsid w:val="00AB0AE7"/>
    <w:rsid w:val="00AB142E"/>
    <w:rsid w:val="00AB446E"/>
    <w:rsid w:val="00AB49BB"/>
    <w:rsid w:val="00AB67D0"/>
    <w:rsid w:val="00AB6D28"/>
    <w:rsid w:val="00AB7A03"/>
    <w:rsid w:val="00AB7E71"/>
    <w:rsid w:val="00AC1E66"/>
    <w:rsid w:val="00AC37B7"/>
    <w:rsid w:val="00AC3F28"/>
    <w:rsid w:val="00AC5DDF"/>
    <w:rsid w:val="00AC6305"/>
    <w:rsid w:val="00AC6A2F"/>
    <w:rsid w:val="00AD2B28"/>
    <w:rsid w:val="00AD320A"/>
    <w:rsid w:val="00AD4BB3"/>
    <w:rsid w:val="00AD6245"/>
    <w:rsid w:val="00AD6EA7"/>
    <w:rsid w:val="00AE07EB"/>
    <w:rsid w:val="00AE098D"/>
    <w:rsid w:val="00AE1D99"/>
    <w:rsid w:val="00AE2D0A"/>
    <w:rsid w:val="00AE4FBA"/>
    <w:rsid w:val="00AE53E7"/>
    <w:rsid w:val="00AE567E"/>
    <w:rsid w:val="00AE5BDA"/>
    <w:rsid w:val="00AE5D04"/>
    <w:rsid w:val="00AE7D0F"/>
    <w:rsid w:val="00AE7FFA"/>
    <w:rsid w:val="00AF0014"/>
    <w:rsid w:val="00AF1D3B"/>
    <w:rsid w:val="00AF5AA4"/>
    <w:rsid w:val="00AF5D19"/>
    <w:rsid w:val="00AF62AC"/>
    <w:rsid w:val="00AF6EC0"/>
    <w:rsid w:val="00AF7075"/>
    <w:rsid w:val="00AF7259"/>
    <w:rsid w:val="00AF7694"/>
    <w:rsid w:val="00B00396"/>
    <w:rsid w:val="00B016DE"/>
    <w:rsid w:val="00B0175D"/>
    <w:rsid w:val="00B01875"/>
    <w:rsid w:val="00B01B17"/>
    <w:rsid w:val="00B01CA4"/>
    <w:rsid w:val="00B01DC1"/>
    <w:rsid w:val="00B024F7"/>
    <w:rsid w:val="00B03D5D"/>
    <w:rsid w:val="00B05FE6"/>
    <w:rsid w:val="00B0685D"/>
    <w:rsid w:val="00B10B3A"/>
    <w:rsid w:val="00B11586"/>
    <w:rsid w:val="00B11722"/>
    <w:rsid w:val="00B12915"/>
    <w:rsid w:val="00B12BCC"/>
    <w:rsid w:val="00B15F99"/>
    <w:rsid w:val="00B20474"/>
    <w:rsid w:val="00B207C5"/>
    <w:rsid w:val="00B2105F"/>
    <w:rsid w:val="00B21EA6"/>
    <w:rsid w:val="00B22EBF"/>
    <w:rsid w:val="00B22F46"/>
    <w:rsid w:val="00B23332"/>
    <w:rsid w:val="00B23A66"/>
    <w:rsid w:val="00B24F43"/>
    <w:rsid w:val="00B25160"/>
    <w:rsid w:val="00B26BF5"/>
    <w:rsid w:val="00B2723B"/>
    <w:rsid w:val="00B27315"/>
    <w:rsid w:val="00B27B15"/>
    <w:rsid w:val="00B301F0"/>
    <w:rsid w:val="00B3258C"/>
    <w:rsid w:val="00B32D12"/>
    <w:rsid w:val="00B33729"/>
    <w:rsid w:val="00B34C14"/>
    <w:rsid w:val="00B34E12"/>
    <w:rsid w:val="00B34F0F"/>
    <w:rsid w:val="00B35111"/>
    <w:rsid w:val="00B35DA8"/>
    <w:rsid w:val="00B36FBB"/>
    <w:rsid w:val="00B400CD"/>
    <w:rsid w:val="00B406B5"/>
    <w:rsid w:val="00B43C55"/>
    <w:rsid w:val="00B43DFD"/>
    <w:rsid w:val="00B45D98"/>
    <w:rsid w:val="00B51038"/>
    <w:rsid w:val="00B5182C"/>
    <w:rsid w:val="00B51BE6"/>
    <w:rsid w:val="00B524FD"/>
    <w:rsid w:val="00B52E16"/>
    <w:rsid w:val="00B55287"/>
    <w:rsid w:val="00B56BD6"/>
    <w:rsid w:val="00B630CA"/>
    <w:rsid w:val="00B630FC"/>
    <w:rsid w:val="00B677FF"/>
    <w:rsid w:val="00B70BB8"/>
    <w:rsid w:val="00B70F65"/>
    <w:rsid w:val="00B71A4E"/>
    <w:rsid w:val="00B71A9C"/>
    <w:rsid w:val="00B727B0"/>
    <w:rsid w:val="00B73E7B"/>
    <w:rsid w:val="00B74A2F"/>
    <w:rsid w:val="00B74B73"/>
    <w:rsid w:val="00B74E94"/>
    <w:rsid w:val="00B77AE3"/>
    <w:rsid w:val="00B77CD0"/>
    <w:rsid w:val="00B81B57"/>
    <w:rsid w:val="00B82DE8"/>
    <w:rsid w:val="00B836DE"/>
    <w:rsid w:val="00B840A2"/>
    <w:rsid w:val="00B860C8"/>
    <w:rsid w:val="00B86EE5"/>
    <w:rsid w:val="00B9002C"/>
    <w:rsid w:val="00B90C44"/>
    <w:rsid w:val="00B90EDE"/>
    <w:rsid w:val="00B9108A"/>
    <w:rsid w:val="00B914FA"/>
    <w:rsid w:val="00B94A41"/>
    <w:rsid w:val="00B9535D"/>
    <w:rsid w:val="00B95995"/>
    <w:rsid w:val="00B97E22"/>
    <w:rsid w:val="00BA0EA5"/>
    <w:rsid w:val="00BA2DDC"/>
    <w:rsid w:val="00BA35F5"/>
    <w:rsid w:val="00BA3A97"/>
    <w:rsid w:val="00BA479A"/>
    <w:rsid w:val="00BA5890"/>
    <w:rsid w:val="00BA6C8C"/>
    <w:rsid w:val="00BB1501"/>
    <w:rsid w:val="00BB5244"/>
    <w:rsid w:val="00BC0929"/>
    <w:rsid w:val="00BC0F93"/>
    <w:rsid w:val="00BC1E76"/>
    <w:rsid w:val="00BC2179"/>
    <w:rsid w:val="00BC3D46"/>
    <w:rsid w:val="00BC49E1"/>
    <w:rsid w:val="00BC6190"/>
    <w:rsid w:val="00BC674E"/>
    <w:rsid w:val="00BC7055"/>
    <w:rsid w:val="00BD0E80"/>
    <w:rsid w:val="00BD1AB1"/>
    <w:rsid w:val="00BD2060"/>
    <w:rsid w:val="00BD38BE"/>
    <w:rsid w:val="00BD4103"/>
    <w:rsid w:val="00BD4674"/>
    <w:rsid w:val="00BD516A"/>
    <w:rsid w:val="00BD5395"/>
    <w:rsid w:val="00BD55E4"/>
    <w:rsid w:val="00BD6747"/>
    <w:rsid w:val="00BD7B4E"/>
    <w:rsid w:val="00BE2DCD"/>
    <w:rsid w:val="00BE2FA4"/>
    <w:rsid w:val="00BE7F81"/>
    <w:rsid w:val="00BF0573"/>
    <w:rsid w:val="00BF0BC1"/>
    <w:rsid w:val="00BF1DA3"/>
    <w:rsid w:val="00BF23C1"/>
    <w:rsid w:val="00BF32D4"/>
    <w:rsid w:val="00BF383C"/>
    <w:rsid w:val="00BF39B0"/>
    <w:rsid w:val="00BF426E"/>
    <w:rsid w:val="00BF47E8"/>
    <w:rsid w:val="00BF55DC"/>
    <w:rsid w:val="00BF5FDE"/>
    <w:rsid w:val="00BF67A3"/>
    <w:rsid w:val="00BF7827"/>
    <w:rsid w:val="00BF7F58"/>
    <w:rsid w:val="00C00539"/>
    <w:rsid w:val="00C009A4"/>
    <w:rsid w:val="00C02DA6"/>
    <w:rsid w:val="00C03C3F"/>
    <w:rsid w:val="00C03D0F"/>
    <w:rsid w:val="00C04521"/>
    <w:rsid w:val="00C051FF"/>
    <w:rsid w:val="00C064E6"/>
    <w:rsid w:val="00C06B30"/>
    <w:rsid w:val="00C07A81"/>
    <w:rsid w:val="00C13C04"/>
    <w:rsid w:val="00C15479"/>
    <w:rsid w:val="00C157D3"/>
    <w:rsid w:val="00C16A9F"/>
    <w:rsid w:val="00C17114"/>
    <w:rsid w:val="00C17250"/>
    <w:rsid w:val="00C20E43"/>
    <w:rsid w:val="00C223F4"/>
    <w:rsid w:val="00C22858"/>
    <w:rsid w:val="00C2380E"/>
    <w:rsid w:val="00C23CC6"/>
    <w:rsid w:val="00C2585D"/>
    <w:rsid w:val="00C25955"/>
    <w:rsid w:val="00C270FE"/>
    <w:rsid w:val="00C31BFD"/>
    <w:rsid w:val="00C32444"/>
    <w:rsid w:val="00C3330F"/>
    <w:rsid w:val="00C36031"/>
    <w:rsid w:val="00C36181"/>
    <w:rsid w:val="00C361C8"/>
    <w:rsid w:val="00C372EC"/>
    <w:rsid w:val="00C37642"/>
    <w:rsid w:val="00C37B3E"/>
    <w:rsid w:val="00C40B9A"/>
    <w:rsid w:val="00C40E0C"/>
    <w:rsid w:val="00C41640"/>
    <w:rsid w:val="00C4203E"/>
    <w:rsid w:val="00C42149"/>
    <w:rsid w:val="00C43DC1"/>
    <w:rsid w:val="00C44E18"/>
    <w:rsid w:val="00C459B2"/>
    <w:rsid w:val="00C45A88"/>
    <w:rsid w:val="00C46CD8"/>
    <w:rsid w:val="00C50056"/>
    <w:rsid w:val="00C509E7"/>
    <w:rsid w:val="00C527EC"/>
    <w:rsid w:val="00C53E55"/>
    <w:rsid w:val="00C54D50"/>
    <w:rsid w:val="00C54EA8"/>
    <w:rsid w:val="00C55A98"/>
    <w:rsid w:val="00C55FCF"/>
    <w:rsid w:val="00C56DE5"/>
    <w:rsid w:val="00C56E2E"/>
    <w:rsid w:val="00C5709F"/>
    <w:rsid w:val="00C57306"/>
    <w:rsid w:val="00C57880"/>
    <w:rsid w:val="00C57BCF"/>
    <w:rsid w:val="00C610B7"/>
    <w:rsid w:val="00C61CB4"/>
    <w:rsid w:val="00C62AA5"/>
    <w:rsid w:val="00C6349D"/>
    <w:rsid w:val="00C64BFB"/>
    <w:rsid w:val="00C66445"/>
    <w:rsid w:val="00C66FD6"/>
    <w:rsid w:val="00C67ECB"/>
    <w:rsid w:val="00C714E1"/>
    <w:rsid w:val="00C71CCB"/>
    <w:rsid w:val="00C72469"/>
    <w:rsid w:val="00C7277F"/>
    <w:rsid w:val="00C72D7A"/>
    <w:rsid w:val="00C72E28"/>
    <w:rsid w:val="00C73D2D"/>
    <w:rsid w:val="00C73E2C"/>
    <w:rsid w:val="00C80019"/>
    <w:rsid w:val="00C80991"/>
    <w:rsid w:val="00C80EFE"/>
    <w:rsid w:val="00C81991"/>
    <w:rsid w:val="00C81B95"/>
    <w:rsid w:val="00C84391"/>
    <w:rsid w:val="00C845A3"/>
    <w:rsid w:val="00C84955"/>
    <w:rsid w:val="00C855F8"/>
    <w:rsid w:val="00C8683D"/>
    <w:rsid w:val="00C87959"/>
    <w:rsid w:val="00C87FB3"/>
    <w:rsid w:val="00C90CC5"/>
    <w:rsid w:val="00C932DD"/>
    <w:rsid w:val="00C93390"/>
    <w:rsid w:val="00C945AA"/>
    <w:rsid w:val="00C964BD"/>
    <w:rsid w:val="00CA20A6"/>
    <w:rsid w:val="00CA294A"/>
    <w:rsid w:val="00CA2F5C"/>
    <w:rsid w:val="00CA3FFD"/>
    <w:rsid w:val="00CA46B8"/>
    <w:rsid w:val="00CA4979"/>
    <w:rsid w:val="00CA51D3"/>
    <w:rsid w:val="00CA5452"/>
    <w:rsid w:val="00CA609C"/>
    <w:rsid w:val="00CB167A"/>
    <w:rsid w:val="00CB1B58"/>
    <w:rsid w:val="00CB2077"/>
    <w:rsid w:val="00CB2162"/>
    <w:rsid w:val="00CB257C"/>
    <w:rsid w:val="00CB274E"/>
    <w:rsid w:val="00CB2BF2"/>
    <w:rsid w:val="00CB3307"/>
    <w:rsid w:val="00CB377D"/>
    <w:rsid w:val="00CB647A"/>
    <w:rsid w:val="00CB755E"/>
    <w:rsid w:val="00CC000F"/>
    <w:rsid w:val="00CC0CDF"/>
    <w:rsid w:val="00CC0EB1"/>
    <w:rsid w:val="00CC25AC"/>
    <w:rsid w:val="00CC3288"/>
    <w:rsid w:val="00CC34CB"/>
    <w:rsid w:val="00CC3FCD"/>
    <w:rsid w:val="00CC61B3"/>
    <w:rsid w:val="00CC6663"/>
    <w:rsid w:val="00CC7001"/>
    <w:rsid w:val="00CC7ADB"/>
    <w:rsid w:val="00CC7F6A"/>
    <w:rsid w:val="00CD08B1"/>
    <w:rsid w:val="00CD1F33"/>
    <w:rsid w:val="00CD2D4F"/>
    <w:rsid w:val="00CD2D6A"/>
    <w:rsid w:val="00CD3062"/>
    <w:rsid w:val="00CD38A5"/>
    <w:rsid w:val="00CD46FA"/>
    <w:rsid w:val="00CD5DD1"/>
    <w:rsid w:val="00CD65A0"/>
    <w:rsid w:val="00CD6906"/>
    <w:rsid w:val="00CE1210"/>
    <w:rsid w:val="00CE1606"/>
    <w:rsid w:val="00CE1925"/>
    <w:rsid w:val="00CE2111"/>
    <w:rsid w:val="00CE21A5"/>
    <w:rsid w:val="00CE228D"/>
    <w:rsid w:val="00CE330A"/>
    <w:rsid w:val="00CE36F4"/>
    <w:rsid w:val="00CE5400"/>
    <w:rsid w:val="00CE5738"/>
    <w:rsid w:val="00CE74EF"/>
    <w:rsid w:val="00CF2784"/>
    <w:rsid w:val="00CF3DE6"/>
    <w:rsid w:val="00CF3E1B"/>
    <w:rsid w:val="00CF6525"/>
    <w:rsid w:val="00CF67CE"/>
    <w:rsid w:val="00CF70CB"/>
    <w:rsid w:val="00CF733C"/>
    <w:rsid w:val="00CF751F"/>
    <w:rsid w:val="00CF790B"/>
    <w:rsid w:val="00D03162"/>
    <w:rsid w:val="00D05F2D"/>
    <w:rsid w:val="00D06BF4"/>
    <w:rsid w:val="00D0787C"/>
    <w:rsid w:val="00D0790F"/>
    <w:rsid w:val="00D10534"/>
    <w:rsid w:val="00D12191"/>
    <w:rsid w:val="00D12B30"/>
    <w:rsid w:val="00D132D9"/>
    <w:rsid w:val="00D13CF1"/>
    <w:rsid w:val="00D14975"/>
    <w:rsid w:val="00D17946"/>
    <w:rsid w:val="00D21438"/>
    <w:rsid w:val="00D2223D"/>
    <w:rsid w:val="00D23B7F"/>
    <w:rsid w:val="00D244CE"/>
    <w:rsid w:val="00D249BB"/>
    <w:rsid w:val="00D251B5"/>
    <w:rsid w:val="00D2670A"/>
    <w:rsid w:val="00D301C7"/>
    <w:rsid w:val="00D3108B"/>
    <w:rsid w:val="00D31739"/>
    <w:rsid w:val="00D31AC9"/>
    <w:rsid w:val="00D31CD0"/>
    <w:rsid w:val="00D33ECB"/>
    <w:rsid w:val="00D34843"/>
    <w:rsid w:val="00D37B07"/>
    <w:rsid w:val="00D40D7E"/>
    <w:rsid w:val="00D40FEF"/>
    <w:rsid w:val="00D40FF0"/>
    <w:rsid w:val="00D432E6"/>
    <w:rsid w:val="00D45362"/>
    <w:rsid w:val="00D469C3"/>
    <w:rsid w:val="00D50521"/>
    <w:rsid w:val="00D50723"/>
    <w:rsid w:val="00D539C4"/>
    <w:rsid w:val="00D54AEE"/>
    <w:rsid w:val="00D56B73"/>
    <w:rsid w:val="00D56CE4"/>
    <w:rsid w:val="00D573E6"/>
    <w:rsid w:val="00D600E7"/>
    <w:rsid w:val="00D61483"/>
    <w:rsid w:val="00D61785"/>
    <w:rsid w:val="00D63AF3"/>
    <w:rsid w:val="00D64A31"/>
    <w:rsid w:val="00D664CA"/>
    <w:rsid w:val="00D667A3"/>
    <w:rsid w:val="00D673AB"/>
    <w:rsid w:val="00D70E0F"/>
    <w:rsid w:val="00D72130"/>
    <w:rsid w:val="00D722EF"/>
    <w:rsid w:val="00D7449B"/>
    <w:rsid w:val="00D75BBC"/>
    <w:rsid w:val="00D75D74"/>
    <w:rsid w:val="00D7670B"/>
    <w:rsid w:val="00D7781A"/>
    <w:rsid w:val="00D77CBA"/>
    <w:rsid w:val="00D81582"/>
    <w:rsid w:val="00D836C2"/>
    <w:rsid w:val="00D8572C"/>
    <w:rsid w:val="00D85D03"/>
    <w:rsid w:val="00D86460"/>
    <w:rsid w:val="00D86F71"/>
    <w:rsid w:val="00D90DE6"/>
    <w:rsid w:val="00D91BE6"/>
    <w:rsid w:val="00D94478"/>
    <w:rsid w:val="00D95AC6"/>
    <w:rsid w:val="00D96B02"/>
    <w:rsid w:val="00D978CC"/>
    <w:rsid w:val="00DA013D"/>
    <w:rsid w:val="00DA18CE"/>
    <w:rsid w:val="00DA232C"/>
    <w:rsid w:val="00DA2368"/>
    <w:rsid w:val="00DA2575"/>
    <w:rsid w:val="00DA298D"/>
    <w:rsid w:val="00DA3E7A"/>
    <w:rsid w:val="00DA59CD"/>
    <w:rsid w:val="00DA5D74"/>
    <w:rsid w:val="00DA64F4"/>
    <w:rsid w:val="00DA6D55"/>
    <w:rsid w:val="00DA7B4A"/>
    <w:rsid w:val="00DB0458"/>
    <w:rsid w:val="00DB2219"/>
    <w:rsid w:val="00DB225A"/>
    <w:rsid w:val="00DB3296"/>
    <w:rsid w:val="00DB49F4"/>
    <w:rsid w:val="00DB5252"/>
    <w:rsid w:val="00DB62E2"/>
    <w:rsid w:val="00DB63F1"/>
    <w:rsid w:val="00DC0040"/>
    <w:rsid w:val="00DC26F8"/>
    <w:rsid w:val="00DC3B4C"/>
    <w:rsid w:val="00DC6281"/>
    <w:rsid w:val="00DC79BF"/>
    <w:rsid w:val="00DC7CB1"/>
    <w:rsid w:val="00DD0672"/>
    <w:rsid w:val="00DD3BD0"/>
    <w:rsid w:val="00DD3FCD"/>
    <w:rsid w:val="00DD4336"/>
    <w:rsid w:val="00DD5269"/>
    <w:rsid w:val="00DD7FAC"/>
    <w:rsid w:val="00DE04AD"/>
    <w:rsid w:val="00DE08D2"/>
    <w:rsid w:val="00DE0B2E"/>
    <w:rsid w:val="00DE364A"/>
    <w:rsid w:val="00DE3A4E"/>
    <w:rsid w:val="00DE532E"/>
    <w:rsid w:val="00DF056F"/>
    <w:rsid w:val="00DF4BA7"/>
    <w:rsid w:val="00DF70F8"/>
    <w:rsid w:val="00DF797A"/>
    <w:rsid w:val="00E015D4"/>
    <w:rsid w:val="00E01F0F"/>
    <w:rsid w:val="00E02179"/>
    <w:rsid w:val="00E024A5"/>
    <w:rsid w:val="00E02916"/>
    <w:rsid w:val="00E030D4"/>
    <w:rsid w:val="00E03FB6"/>
    <w:rsid w:val="00E04918"/>
    <w:rsid w:val="00E0513B"/>
    <w:rsid w:val="00E0602D"/>
    <w:rsid w:val="00E064C3"/>
    <w:rsid w:val="00E07297"/>
    <w:rsid w:val="00E07B37"/>
    <w:rsid w:val="00E10C20"/>
    <w:rsid w:val="00E10ECC"/>
    <w:rsid w:val="00E11D60"/>
    <w:rsid w:val="00E1298F"/>
    <w:rsid w:val="00E13AAB"/>
    <w:rsid w:val="00E14E13"/>
    <w:rsid w:val="00E15214"/>
    <w:rsid w:val="00E1526E"/>
    <w:rsid w:val="00E1570E"/>
    <w:rsid w:val="00E1584C"/>
    <w:rsid w:val="00E2063B"/>
    <w:rsid w:val="00E20CA8"/>
    <w:rsid w:val="00E22881"/>
    <w:rsid w:val="00E2321A"/>
    <w:rsid w:val="00E24BCB"/>
    <w:rsid w:val="00E252C7"/>
    <w:rsid w:val="00E259D4"/>
    <w:rsid w:val="00E26A8B"/>
    <w:rsid w:val="00E26BFC"/>
    <w:rsid w:val="00E2712F"/>
    <w:rsid w:val="00E322B3"/>
    <w:rsid w:val="00E32C32"/>
    <w:rsid w:val="00E33CAF"/>
    <w:rsid w:val="00E3412E"/>
    <w:rsid w:val="00E34368"/>
    <w:rsid w:val="00E350A4"/>
    <w:rsid w:val="00E365F6"/>
    <w:rsid w:val="00E369A5"/>
    <w:rsid w:val="00E36ADD"/>
    <w:rsid w:val="00E36C3E"/>
    <w:rsid w:val="00E37203"/>
    <w:rsid w:val="00E3725B"/>
    <w:rsid w:val="00E3785B"/>
    <w:rsid w:val="00E37BBE"/>
    <w:rsid w:val="00E44084"/>
    <w:rsid w:val="00E4478B"/>
    <w:rsid w:val="00E45511"/>
    <w:rsid w:val="00E4636D"/>
    <w:rsid w:val="00E4784C"/>
    <w:rsid w:val="00E47891"/>
    <w:rsid w:val="00E51CFC"/>
    <w:rsid w:val="00E5296B"/>
    <w:rsid w:val="00E53954"/>
    <w:rsid w:val="00E5395E"/>
    <w:rsid w:val="00E5454A"/>
    <w:rsid w:val="00E55666"/>
    <w:rsid w:val="00E62B77"/>
    <w:rsid w:val="00E635D7"/>
    <w:rsid w:val="00E6527F"/>
    <w:rsid w:val="00E6555D"/>
    <w:rsid w:val="00E65E43"/>
    <w:rsid w:val="00E66477"/>
    <w:rsid w:val="00E668D8"/>
    <w:rsid w:val="00E67294"/>
    <w:rsid w:val="00E67A7E"/>
    <w:rsid w:val="00E67BE4"/>
    <w:rsid w:val="00E67E8C"/>
    <w:rsid w:val="00E70101"/>
    <w:rsid w:val="00E706E4"/>
    <w:rsid w:val="00E70D20"/>
    <w:rsid w:val="00E73B2F"/>
    <w:rsid w:val="00E745FA"/>
    <w:rsid w:val="00E75342"/>
    <w:rsid w:val="00E756E1"/>
    <w:rsid w:val="00E75A6F"/>
    <w:rsid w:val="00E75E0D"/>
    <w:rsid w:val="00E77DF3"/>
    <w:rsid w:val="00E80852"/>
    <w:rsid w:val="00E82A6C"/>
    <w:rsid w:val="00E8362D"/>
    <w:rsid w:val="00E83DEC"/>
    <w:rsid w:val="00E8513F"/>
    <w:rsid w:val="00E855A1"/>
    <w:rsid w:val="00E876B7"/>
    <w:rsid w:val="00E92254"/>
    <w:rsid w:val="00E9348C"/>
    <w:rsid w:val="00E95ED9"/>
    <w:rsid w:val="00E96405"/>
    <w:rsid w:val="00E9687E"/>
    <w:rsid w:val="00E969F8"/>
    <w:rsid w:val="00E96FFB"/>
    <w:rsid w:val="00E97943"/>
    <w:rsid w:val="00EA03F8"/>
    <w:rsid w:val="00EA14A6"/>
    <w:rsid w:val="00EA275D"/>
    <w:rsid w:val="00EA519E"/>
    <w:rsid w:val="00EA5517"/>
    <w:rsid w:val="00EA5CEA"/>
    <w:rsid w:val="00EA5E6C"/>
    <w:rsid w:val="00EA63FB"/>
    <w:rsid w:val="00EA69B1"/>
    <w:rsid w:val="00EA7879"/>
    <w:rsid w:val="00EA7F23"/>
    <w:rsid w:val="00EB0BA1"/>
    <w:rsid w:val="00EB0FEB"/>
    <w:rsid w:val="00EB13EE"/>
    <w:rsid w:val="00EB2E52"/>
    <w:rsid w:val="00EB32A6"/>
    <w:rsid w:val="00EB3B2E"/>
    <w:rsid w:val="00EB5074"/>
    <w:rsid w:val="00EB5487"/>
    <w:rsid w:val="00EB5F34"/>
    <w:rsid w:val="00EB61AF"/>
    <w:rsid w:val="00EB6E9D"/>
    <w:rsid w:val="00EB738B"/>
    <w:rsid w:val="00EB764D"/>
    <w:rsid w:val="00EC1586"/>
    <w:rsid w:val="00EC2828"/>
    <w:rsid w:val="00EC36D3"/>
    <w:rsid w:val="00EC3A1A"/>
    <w:rsid w:val="00EC3A39"/>
    <w:rsid w:val="00EC3E6E"/>
    <w:rsid w:val="00EC4760"/>
    <w:rsid w:val="00ED13C3"/>
    <w:rsid w:val="00ED2126"/>
    <w:rsid w:val="00ED464E"/>
    <w:rsid w:val="00ED5F17"/>
    <w:rsid w:val="00ED6D20"/>
    <w:rsid w:val="00ED7E0E"/>
    <w:rsid w:val="00EE0C51"/>
    <w:rsid w:val="00EE25D6"/>
    <w:rsid w:val="00EE41E7"/>
    <w:rsid w:val="00EE4A62"/>
    <w:rsid w:val="00EE525C"/>
    <w:rsid w:val="00EE5527"/>
    <w:rsid w:val="00EE5ADE"/>
    <w:rsid w:val="00EE6D4F"/>
    <w:rsid w:val="00EE6F46"/>
    <w:rsid w:val="00EF03C7"/>
    <w:rsid w:val="00EF06F4"/>
    <w:rsid w:val="00EF0BC1"/>
    <w:rsid w:val="00EF0C2D"/>
    <w:rsid w:val="00EF0DB1"/>
    <w:rsid w:val="00EF107F"/>
    <w:rsid w:val="00EF1D5E"/>
    <w:rsid w:val="00EF2D8B"/>
    <w:rsid w:val="00EF48BB"/>
    <w:rsid w:val="00EF4CF8"/>
    <w:rsid w:val="00EF4D76"/>
    <w:rsid w:val="00EF7DD7"/>
    <w:rsid w:val="00F00608"/>
    <w:rsid w:val="00F00F29"/>
    <w:rsid w:val="00F01FE8"/>
    <w:rsid w:val="00F03139"/>
    <w:rsid w:val="00F047F4"/>
    <w:rsid w:val="00F04A96"/>
    <w:rsid w:val="00F04F7A"/>
    <w:rsid w:val="00F060F9"/>
    <w:rsid w:val="00F072E1"/>
    <w:rsid w:val="00F10511"/>
    <w:rsid w:val="00F1443B"/>
    <w:rsid w:val="00F153F3"/>
    <w:rsid w:val="00F154EA"/>
    <w:rsid w:val="00F16787"/>
    <w:rsid w:val="00F1734F"/>
    <w:rsid w:val="00F208EF"/>
    <w:rsid w:val="00F20FCB"/>
    <w:rsid w:val="00F2121A"/>
    <w:rsid w:val="00F21497"/>
    <w:rsid w:val="00F215D1"/>
    <w:rsid w:val="00F21A75"/>
    <w:rsid w:val="00F2223F"/>
    <w:rsid w:val="00F23701"/>
    <w:rsid w:val="00F24230"/>
    <w:rsid w:val="00F25614"/>
    <w:rsid w:val="00F25C9D"/>
    <w:rsid w:val="00F270ED"/>
    <w:rsid w:val="00F2726C"/>
    <w:rsid w:val="00F32848"/>
    <w:rsid w:val="00F328B9"/>
    <w:rsid w:val="00F3568D"/>
    <w:rsid w:val="00F368ED"/>
    <w:rsid w:val="00F37280"/>
    <w:rsid w:val="00F43579"/>
    <w:rsid w:val="00F43F26"/>
    <w:rsid w:val="00F44ED4"/>
    <w:rsid w:val="00F462B0"/>
    <w:rsid w:val="00F46E9A"/>
    <w:rsid w:val="00F524BF"/>
    <w:rsid w:val="00F53F48"/>
    <w:rsid w:val="00F54CFE"/>
    <w:rsid w:val="00F54F7D"/>
    <w:rsid w:val="00F5685A"/>
    <w:rsid w:val="00F5689F"/>
    <w:rsid w:val="00F60117"/>
    <w:rsid w:val="00F6091D"/>
    <w:rsid w:val="00F61ED1"/>
    <w:rsid w:val="00F62F32"/>
    <w:rsid w:val="00F63BA8"/>
    <w:rsid w:val="00F64D07"/>
    <w:rsid w:val="00F652C5"/>
    <w:rsid w:val="00F663A5"/>
    <w:rsid w:val="00F6774F"/>
    <w:rsid w:val="00F70425"/>
    <w:rsid w:val="00F716A3"/>
    <w:rsid w:val="00F72672"/>
    <w:rsid w:val="00F760B1"/>
    <w:rsid w:val="00F76E9B"/>
    <w:rsid w:val="00F801DE"/>
    <w:rsid w:val="00F80B2A"/>
    <w:rsid w:val="00F80DE3"/>
    <w:rsid w:val="00F81247"/>
    <w:rsid w:val="00F827AA"/>
    <w:rsid w:val="00F82E7B"/>
    <w:rsid w:val="00F834B8"/>
    <w:rsid w:val="00F837DF"/>
    <w:rsid w:val="00F83E4E"/>
    <w:rsid w:val="00F84296"/>
    <w:rsid w:val="00F872AA"/>
    <w:rsid w:val="00F872FA"/>
    <w:rsid w:val="00F87962"/>
    <w:rsid w:val="00F87F80"/>
    <w:rsid w:val="00F90308"/>
    <w:rsid w:val="00F934E3"/>
    <w:rsid w:val="00F9372D"/>
    <w:rsid w:val="00F9479F"/>
    <w:rsid w:val="00F95808"/>
    <w:rsid w:val="00F95ADC"/>
    <w:rsid w:val="00F96202"/>
    <w:rsid w:val="00F96BA7"/>
    <w:rsid w:val="00F973CC"/>
    <w:rsid w:val="00FA4035"/>
    <w:rsid w:val="00FA4535"/>
    <w:rsid w:val="00FA47F1"/>
    <w:rsid w:val="00FA4E80"/>
    <w:rsid w:val="00FA755C"/>
    <w:rsid w:val="00FB3226"/>
    <w:rsid w:val="00FB45B6"/>
    <w:rsid w:val="00FB4EF5"/>
    <w:rsid w:val="00FB553F"/>
    <w:rsid w:val="00FB5CEA"/>
    <w:rsid w:val="00FB7D25"/>
    <w:rsid w:val="00FC019B"/>
    <w:rsid w:val="00FC0E45"/>
    <w:rsid w:val="00FC0EAA"/>
    <w:rsid w:val="00FC176F"/>
    <w:rsid w:val="00FC4E22"/>
    <w:rsid w:val="00FC5C4E"/>
    <w:rsid w:val="00FC6552"/>
    <w:rsid w:val="00FC6C67"/>
    <w:rsid w:val="00FC7387"/>
    <w:rsid w:val="00FC7AD4"/>
    <w:rsid w:val="00FC7C93"/>
    <w:rsid w:val="00FD1979"/>
    <w:rsid w:val="00FD2690"/>
    <w:rsid w:val="00FD31D1"/>
    <w:rsid w:val="00FD3468"/>
    <w:rsid w:val="00FD3EAB"/>
    <w:rsid w:val="00FD687C"/>
    <w:rsid w:val="00FE03AA"/>
    <w:rsid w:val="00FE03AE"/>
    <w:rsid w:val="00FE0A2E"/>
    <w:rsid w:val="00FE0A68"/>
    <w:rsid w:val="00FE0C15"/>
    <w:rsid w:val="00FE2CFE"/>
    <w:rsid w:val="00FE3556"/>
    <w:rsid w:val="00FE3964"/>
    <w:rsid w:val="00FE666C"/>
    <w:rsid w:val="00FE7D87"/>
    <w:rsid w:val="00FE7E43"/>
    <w:rsid w:val="00FF036F"/>
    <w:rsid w:val="00FF05C4"/>
    <w:rsid w:val="00FF0B6E"/>
    <w:rsid w:val="00FF11E3"/>
    <w:rsid w:val="00FF3B97"/>
    <w:rsid w:val="00FF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6DA95E"/>
  <w15:docId w15:val="{9FA37B17-4B87-4FCA-80E5-8908E6B83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3B15"/>
    <w:pPr>
      <w:spacing w:after="120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Zkladntext"/>
    <w:link w:val="Nadpis1Char"/>
    <w:uiPriority w:val="99"/>
    <w:qFormat/>
    <w:rsid w:val="00650AD3"/>
    <w:pPr>
      <w:keepNext/>
      <w:keepLines/>
      <w:shd w:val="pct12" w:color="auto" w:fill="auto"/>
      <w:tabs>
        <w:tab w:val="num" w:pos="567"/>
      </w:tabs>
      <w:spacing w:before="240" w:after="240" w:line="240" w:lineRule="atLeast"/>
      <w:ind w:left="567" w:hanging="567"/>
      <w:outlineLvl w:val="0"/>
    </w:pPr>
    <w:rPr>
      <w:rFonts w:ascii="Arial Black" w:hAnsi="Arial Black" w:cs="Arial Black"/>
      <w:color w:val="000000"/>
      <w:kern w:val="20"/>
      <w:position w:val="8"/>
      <w:sz w:val="26"/>
      <w:szCs w:val="26"/>
    </w:rPr>
  </w:style>
  <w:style w:type="paragraph" w:styleId="Nadpis2">
    <w:name w:val="heading 2"/>
    <w:basedOn w:val="Normln"/>
    <w:next w:val="Zkladntext"/>
    <w:link w:val="Nadpis2Char"/>
    <w:uiPriority w:val="99"/>
    <w:qFormat/>
    <w:rsid w:val="006C5A8D"/>
    <w:pPr>
      <w:keepNext/>
      <w:keepLines/>
      <w:numPr>
        <w:ilvl w:val="1"/>
        <w:numId w:val="11"/>
      </w:numPr>
      <w:pBdr>
        <w:bottom w:val="single" w:sz="6" w:space="1" w:color="000000"/>
      </w:pBdr>
      <w:tabs>
        <w:tab w:val="clear" w:pos="360"/>
        <w:tab w:val="num" w:pos="567"/>
      </w:tabs>
      <w:spacing w:before="360" w:line="240" w:lineRule="atLeast"/>
      <w:ind w:left="567" w:hanging="567"/>
      <w:jc w:val="both"/>
      <w:outlineLvl w:val="1"/>
    </w:pPr>
    <w:rPr>
      <w:b/>
      <w:bCs/>
      <w:kern w:val="28"/>
    </w:rPr>
  </w:style>
  <w:style w:type="paragraph" w:styleId="Nadpis3">
    <w:name w:val="heading 3"/>
    <w:basedOn w:val="Normln"/>
    <w:next w:val="Zkladntext"/>
    <w:link w:val="Nadpis3Char"/>
    <w:uiPriority w:val="99"/>
    <w:qFormat/>
    <w:rsid w:val="005C0120"/>
    <w:pPr>
      <w:keepNext/>
      <w:keepLines/>
      <w:numPr>
        <w:ilvl w:val="2"/>
        <w:numId w:val="11"/>
      </w:numPr>
      <w:tabs>
        <w:tab w:val="clear" w:pos="360"/>
        <w:tab w:val="num" w:pos="426"/>
      </w:tabs>
      <w:spacing w:before="240" w:line="240" w:lineRule="atLeast"/>
      <w:ind w:left="426" w:hanging="426"/>
      <w:jc w:val="both"/>
      <w:outlineLvl w:val="2"/>
    </w:pPr>
    <w:rPr>
      <w:b/>
      <w:bCs/>
      <w:spacing w:val="-10"/>
      <w:kern w:val="28"/>
      <w:shd w:val="clear" w:color="auto" w:fill="FFFFFF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130470"/>
    <w:pPr>
      <w:keepNext/>
      <w:keepLines/>
      <w:spacing w:before="120" w:line="240" w:lineRule="atLeast"/>
      <w:outlineLvl w:val="3"/>
    </w:pPr>
    <w:rPr>
      <w:b/>
      <w:bCs/>
      <w:i/>
      <w:iCs/>
      <w:spacing w:val="-4"/>
      <w:kern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FA4535"/>
    <w:pPr>
      <w:keepNext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2E1691"/>
    <w:pPr>
      <w:numPr>
        <w:ilvl w:val="5"/>
        <w:numId w:val="11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2E1691"/>
    <w:pPr>
      <w:numPr>
        <w:ilvl w:val="6"/>
        <w:numId w:val="11"/>
      </w:numPr>
      <w:tabs>
        <w:tab w:val="clear" w:pos="360"/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2E1691"/>
    <w:pPr>
      <w:numPr>
        <w:ilvl w:val="7"/>
        <w:numId w:val="11"/>
      </w:numPr>
      <w:tabs>
        <w:tab w:val="clear" w:pos="360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2E1691"/>
    <w:pPr>
      <w:numPr>
        <w:ilvl w:val="8"/>
        <w:numId w:val="11"/>
      </w:numPr>
      <w:tabs>
        <w:tab w:val="clear" w:pos="360"/>
        <w:tab w:val="num" w:pos="1584"/>
      </w:tabs>
      <w:spacing w:before="240" w:after="60"/>
      <w:ind w:left="1584" w:hanging="1584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650AD3"/>
    <w:rPr>
      <w:rFonts w:ascii="Arial Black" w:hAnsi="Arial Black" w:cs="Arial Black"/>
      <w:color w:val="000000"/>
      <w:kern w:val="20"/>
      <w:position w:val="8"/>
      <w:sz w:val="26"/>
      <w:szCs w:val="26"/>
      <w:shd w:val="pct12" w:color="auto" w:fill="auto"/>
    </w:rPr>
  </w:style>
  <w:style w:type="character" w:customStyle="1" w:styleId="Nadpis2Char">
    <w:name w:val="Nadpis 2 Char"/>
    <w:basedOn w:val="Standardnpsmoodstavce"/>
    <w:link w:val="Nadpis2"/>
    <w:uiPriority w:val="99"/>
    <w:rsid w:val="006C5A8D"/>
    <w:rPr>
      <w:rFonts w:ascii="Arial" w:hAnsi="Arial" w:cs="Arial"/>
      <w:b/>
      <w:bCs/>
      <w:kern w:val="28"/>
      <w:sz w:val="22"/>
      <w:szCs w:val="22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5C0120"/>
    <w:rPr>
      <w:rFonts w:ascii="Arial" w:hAnsi="Arial" w:cs="Arial"/>
      <w:b/>
      <w:bCs/>
      <w:spacing w:val="-10"/>
      <w:kern w:val="28"/>
      <w:sz w:val="22"/>
      <w:szCs w:val="22"/>
      <w:shd w:val="clear" w:color="auto" w:fill="FFFFFF"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130470"/>
    <w:rPr>
      <w:rFonts w:ascii="Arial" w:hAnsi="Arial" w:cs="Arial"/>
      <w:b/>
      <w:bCs/>
      <w:i/>
      <w:iCs/>
      <w:spacing w:val="-4"/>
      <w:kern w:val="28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B01DC1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B01DC1"/>
    <w:rPr>
      <w:rFonts w:ascii="Arial" w:hAnsi="Arial" w:cs="Arial"/>
      <w:i/>
      <w:i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B01DC1"/>
    <w:rPr>
      <w:rFonts w:ascii="Arial" w:hAnsi="Arial" w:cs="Arial"/>
      <w:sz w:val="22"/>
      <w:szCs w:val="22"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2E1691"/>
    <w:rPr>
      <w:rFonts w:ascii="Arial" w:hAnsi="Arial" w:cs="Arial"/>
      <w:i/>
      <w:iCs/>
      <w:sz w:val="22"/>
      <w:szCs w:val="22"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B01DC1"/>
    <w:rPr>
      <w:rFonts w:ascii="Arial" w:hAnsi="Arial" w:cs="Arial"/>
      <w:b/>
      <w:bCs/>
      <w:i/>
      <w:iCs/>
      <w:sz w:val="18"/>
      <w:szCs w:val="18"/>
      <w:lang w:val="cs-CZ" w:eastAsia="cs-CZ"/>
    </w:rPr>
  </w:style>
  <w:style w:type="paragraph" w:styleId="Zkladntext">
    <w:name w:val="Body Text"/>
    <w:aliases w:val="Body Text Char,text zakladni xxx Char"/>
    <w:basedOn w:val="Normln"/>
    <w:link w:val="ZkladntextChar"/>
    <w:uiPriority w:val="99"/>
    <w:rsid w:val="0059240C"/>
    <w:pPr>
      <w:jc w:val="both"/>
    </w:pPr>
  </w:style>
  <w:style w:type="character" w:customStyle="1" w:styleId="ZkladntextChar">
    <w:name w:val="Základní text Char"/>
    <w:aliases w:val="Body Text Char Char,text zakladni xxx Char Char"/>
    <w:basedOn w:val="Standardnpsmoodstavce"/>
    <w:link w:val="Zkladntext"/>
    <w:uiPriority w:val="99"/>
    <w:semiHidden/>
    <w:rsid w:val="00857616"/>
    <w:rPr>
      <w:rFonts w:ascii="Arial" w:hAnsi="Arial" w:cs="Arial"/>
    </w:rPr>
  </w:style>
  <w:style w:type="paragraph" w:styleId="slovanseznam">
    <w:name w:val="List Number"/>
    <w:basedOn w:val="Seznam"/>
    <w:uiPriority w:val="99"/>
    <w:rsid w:val="00FA4535"/>
    <w:pPr>
      <w:spacing w:line="240" w:lineRule="atLeast"/>
      <w:ind w:left="1434" w:hanging="357"/>
      <w:jc w:val="both"/>
    </w:pPr>
    <w:rPr>
      <w:spacing w:val="-5"/>
    </w:rPr>
  </w:style>
  <w:style w:type="paragraph" w:styleId="Seznam">
    <w:name w:val="List"/>
    <w:basedOn w:val="Normln"/>
    <w:uiPriority w:val="99"/>
    <w:rsid w:val="00FA4535"/>
    <w:pPr>
      <w:ind w:left="283" w:hanging="283"/>
    </w:pPr>
  </w:style>
  <w:style w:type="paragraph" w:styleId="slovanseznam2">
    <w:name w:val="List Number 2"/>
    <w:basedOn w:val="Normln"/>
    <w:uiPriority w:val="99"/>
    <w:rsid w:val="00FA4535"/>
    <w:pPr>
      <w:spacing w:line="240" w:lineRule="atLeast"/>
      <w:ind w:left="1440" w:hanging="360"/>
      <w:jc w:val="both"/>
    </w:pPr>
  </w:style>
  <w:style w:type="paragraph" w:styleId="Hlavikaobsahu">
    <w:name w:val="toa heading"/>
    <w:basedOn w:val="Normln"/>
    <w:next w:val="Normln"/>
    <w:uiPriority w:val="99"/>
    <w:semiHidden/>
    <w:rsid w:val="00FA4535"/>
    <w:rPr>
      <w:b/>
      <w:bCs/>
      <w:caps/>
      <w:sz w:val="24"/>
      <w:szCs w:val="24"/>
    </w:rPr>
  </w:style>
  <w:style w:type="paragraph" w:customStyle="1" w:styleId="Nadpisvtabulce">
    <w:name w:val="Nadpis v tabulce"/>
    <w:basedOn w:val="Normln"/>
    <w:uiPriority w:val="99"/>
    <w:rsid w:val="00FA4535"/>
    <w:pPr>
      <w:spacing w:before="60"/>
      <w:jc w:val="center"/>
    </w:pPr>
    <w:rPr>
      <w:rFonts w:ascii="Arial Black" w:hAnsi="Arial Black" w:cs="Arial Black"/>
      <w:spacing w:val="-5"/>
      <w:sz w:val="16"/>
      <w:szCs w:val="16"/>
    </w:rPr>
  </w:style>
  <w:style w:type="paragraph" w:styleId="Nzev">
    <w:name w:val="Title"/>
    <w:basedOn w:val="Normln"/>
    <w:next w:val="Podnadpis"/>
    <w:link w:val="NzevChar"/>
    <w:uiPriority w:val="99"/>
    <w:qFormat/>
    <w:rsid w:val="00FA4535"/>
    <w:pPr>
      <w:keepNext/>
      <w:keepLines/>
      <w:pBdr>
        <w:top w:val="single" w:sz="6" w:space="16" w:color="auto"/>
      </w:pBdr>
      <w:spacing w:before="220" w:after="60" w:line="320" w:lineRule="atLeast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B01DC1"/>
    <w:rPr>
      <w:rFonts w:ascii="Cambria" w:hAnsi="Cambria" w:cs="Cambria"/>
      <w:b/>
      <w:bCs/>
      <w:kern w:val="28"/>
      <w:sz w:val="32"/>
      <w:szCs w:val="32"/>
    </w:rPr>
  </w:style>
  <w:style w:type="paragraph" w:styleId="Podnadpis">
    <w:name w:val="Subtitle"/>
    <w:basedOn w:val="Normln"/>
    <w:link w:val="PodnadpisChar"/>
    <w:uiPriority w:val="99"/>
    <w:qFormat/>
    <w:rsid w:val="00FA4535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B01DC1"/>
    <w:rPr>
      <w:rFonts w:ascii="Cambria" w:hAnsi="Cambria" w:cs="Cambria"/>
      <w:sz w:val="24"/>
      <w:szCs w:val="24"/>
    </w:rPr>
  </w:style>
  <w:style w:type="paragraph" w:customStyle="1" w:styleId="Nzevsti">
    <w:name w:val="Název části"/>
    <w:basedOn w:val="Normln"/>
    <w:uiPriority w:val="99"/>
    <w:rsid w:val="00FA4535"/>
    <w:pPr>
      <w:framePr w:h="1080" w:hRule="exact" w:hSpace="180" w:wrap="auto" w:vAnchor="page" w:hAnchor="page" w:x="1861" w:y="1201"/>
      <w:pBdr>
        <w:left w:val="single" w:sz="6" w:space="1" w:color="auto"/>
      </w:pBdr>
      <w:shd w:val="solid" w:color="auto" w:fill="auto"/>
      <w:spacing w:after="240" w:line="660" w:lineRule="exact"/>
      <w:ind w:right="7656"/>
      <w:jc w:val="center"/>
    </w:pPr>
    <w:rPr>
      <w:rFonts w:ascii="Arial Black" w:hAnsi="Arial Black" w:cs="Arial Black"/>
      <w:color w:val="FFFFFF"/>
      <w:spacing w:val="-40"/>
      <w:position w:val="-16"/>
      <w:sz w:val="84"/>
      <w:szCs w:val="84"/>
    </w:rPr>
  </w:style>
  <w:style w:type="paragraph" w:customStyle="1" w:styleId="Nzevnaoblce">
    <w:name w:val="Název na obálce"/>
    <w:basedOn w:val="Normln"/>
    <w:next w:val="Normln"/>
    <w:uiPriority w:val="99"/>
    <w:rsid w:val="00FA4535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  <w:ind w:left="-840" w:right="-840"/>
    </w:pPr>
    <w:rPr>
      <w:rFonts w:ascii="Arial Black" w:hAnsi="Arial Black" w:cs="Arial Black"/>
      <w:b/>
      <w:bCs/>
      <w:spacing w:val="-48"/>
      <w:kern w:val="28"/>
      <w:sz w:val="64"/>
      <w:szCs w:val="64"/>
    </w:rPr>
  </w:style>
  <w:style w:type="paragraph" w:customStyle="1" w:styleId="Nzevspolenosti">
    <w:name w:val="Název společnosti"/>
    <w:basedOn w:val="Normln"/>
    <w:uiPriority w:val="99"/>
    <w:rsid w:val="00FA4535"/>
    <w:pPr>
      <w:keepNext/>
      <w:keepLines/>
      <w:framePr w:w="4080" w:h="840" w:hSpace="180" w:wrap="notBeside" w:vAnchor="page" w:hAnchor="margin" w:y="913" w:anchorLock="1"/>
      <w:spacing w:line="220" w:lineRule="atLeast"/>
    </w:pPr>
    <w:rPr>
      <w:rFonts w:ascii="Arial Black" w:hAnsi="Arial Black" w:cs="Arial Black"/>
      <w:spacing w:val="-25"/>
      <w:kern w:val="28"/>
      <w:sz w:val="32"/>
      <w:szCs w:val="32"/>
    </w:rPr>
  </w:style>
  <w:style w:type="paragraph" w:styleId="Normlnodsazen">
    <w:name w:val="Normal Indent"/>
    <w:basedOn w:val="Normln"/>
    <w:uiPriority w:val="99"/>
    <w:rsid w:val="00FA4535"/>
    <w:pPr>
      <w:ind w:left="708"/>
    </w:pPr>
  </w:style>
  <w:style w:type="paragraph" w:styleId="Obsah1">
    <w:name w:val="toc 1"/>
    <w:basedOn w:val="Normln"/>
    <w:next w:val="Normln"/>
    <w:autoRedefine/>
    <w:uiPriority w:val="99"/>
    <w:semiHidden/>
    <w:rsid w:val="00FA4535"/>
    <w:pPr>
      <w:ind w:left="567" w:hanging="567"/>
    </w:pPr>
    <w:rPr>
      <w:b/>
      <w:bCs/>
      <w:caps/>
    </w:rPr>
  </w:style>
  <w:style w:type="paragraph" w:customStyle="1" w:styleId="Oznaensti">
    <w:name w:val="Označení části"/>
    <w:basedOn w:val="Normln"/>
    <w:uiPriority w:val="99"/>
    <w:rsid w:val="00FA4535"/>
    <w:pPr>
      <w:framePr w:h="1080" w:hRule="exact" w:hSpace="180" w:wrap="auto" w:vAnchor="page" w:hAnchor="page" w:x="1861" w:y="1201"/>
      <w:pBdr>
        <w:top w:val="single" w:sz="6" w:space="1" w:color="auto"/>
        <w:left w:val="single" w:sz="6" w:space="1" w:color="auto"/>
      </w:pBdr>
      <w:shd w:val="solid" w:color="auto" w:fill="auto"/>
      <w:spacing w:line="360" w:lineRule="exact"/>
      <w:ind w:right="7656"/>
      <w:jc w:val="center"/>
    </w:pPr>
    <w:rPr>
      <w:color w:val="FFFFFF"/>
      <w:spacing w:val="-16"/>
      <w:position w:val="4"/>
      <w:sz w:val="26"/>
      <w:szCs w:val="26"/>
    </w:rPr>
  </w:style>
  <w:style w:type="paragraph" w:customStyle="1" w:styleId="Podtitulnaoblce">
    <w:name w:val="Podtitul na obálce"/>
    <w:basedOn w:val="Nzevnaoblce"/>
    <w:next w:val="Zkladntext"/>
    <w:uiPriority w:val="99"/>
    <w:rsid w:val="00FA4535"/>
    <w:pPr>
      <w:pBdr>
        <w:top w:val="single" w:sz="6" w:space="24" w:color="auto"/>
      </w:pBdr>
      <w:tabs>
        <w:tab w:val="clear" w:pos="0"/>
      </w:tabs>
      <w:spacing w:before="0" w:after="0" w:line="480" w:lineRule="atLeast"/>
      <w:ind w:left="0" w:right="0"/>
    </w:pPr>
    <w:rPr>
      <w:rFonts w:ascii="Arial" w:hAnsi="Arial" w:cs="Arial"/>
      <w:b w:val="0"/>
      <w:bCs w:val="0"/>
      <w:spacing w:val="-30"/>
      <w:sz w:val="48"/>
      <w:szCs w:val="48"/>
    </w:rPr>
  </w:style>
  <w:style w:type="paragraph" w:styleId="Seznamsodrkami">
    <w:name w:val="List Bullet"/>
    <w:basedOn w:val="Seznam"/>
    <w:autoRedefine/>
    <w:uiPriority w:val="99"/>
    <w:rsid w:val="00FA4535"/>
    <w:pPr>
      <w:numPr>
        <w:numId w:val="18"/>
      </w:numPr>
      <w:tabs>
        <w:tab w:val="clear" w:pos="360"/>
        <w:tab w:val="left" w:pos="567"/>
        <w:tab w:val="left" w:pos="3119"/>
      </w:tabs>
      <w:ind w:left="568" w:hanging="284"/>
      <w:jc w:val="both"/>
    </w:pPr>
    <w:rPr>
      <w:spacing w:val="-5"/>
    </w:rPr>
  </w:style>
  <w:style w:type="paragraph" w:customStyle="1" w:styleId="Textvtabulce">
    <w:name w:val="Text v tabulce"/>
    <w:basedOn w:val="Normln"/>
    <w:uiPriority w:val="99"/>
    <w:rsid w:val="00FA4535"/>
    <w:pPr>
      <w:spacing w:before="60"/>
    </w:pPr>
    <w:rPr>
      <w:spacing w:val="-5"/>
      <w:sz w:val="16"/>
      <w:szCs w:val="16"/>
    </w:rPr>
  </w:style>
  <w:style w:type="paragraph" w:styleId="Titulek">
    <w:name w:val="caption"/>
    <w:basedOn w:val="Normln"/>
    <w:next w:val="Zkladntext"/>
    <w:uiPriority w:val="99"/>
    <w:qFormat/>
    <w:rsid w:val="00FA4535"/>
    <w:pPr>
      <w:keepNext/>
      <w:numPr>
        <w:numId w:val="17"/>
      </w:numPr>
      <w:spacing w:before="60" w:after="240" w:line="220" w:lineRule="atLeast"/>
    </w:pPr>
    <w:rPr>
      <w:rFonts w:ascii="Arial Narrow" w:hAnsi="Arial Narrow" w:cs="Arial Narrow"/>
      <w:sz w:val="18"/>
      <w:szCs w:val="18"/>
    </w:rPr>
  </w:style>
  <w:style w:type="paragraph" w:styleId="Zkladntext3">
    <w:name w:val="Body Text 3"/>
    <w:basedOn w:val="Normln"/>
    <w:link w:val="Zkladntext3Char"/>
    <w:uiPriority w:val="99"/>
    <w:rsid w:val="00FA4535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01DC1"/>
    <w:rPr>
      <w:rFonts w:ascii="Arial" w:hAnsi="Arial" w:cs="Arial"/>
      <w:sz w:val="16"/>
      <w:szCs w:val="16"/>
    </w:rPr>
  </w:style>
  <w:style w:type="paragraph" w:styleId="Zpat">
    <w:name w:val="footer"/>
    <w:basedOn w:val="Normln"/>
    <w:link w:val="ZpatChar"/>
    <w:uiPriority w:val="99"/>
    <w:rsid w:val="00FA4535"/>
    <w:pPr>
      <w:keepLines/>
      <w:tabs>
        <w:tab w:val="center" w:pos="4320"/>
        <w:tab w:val="right" w:pos="8640"/>
      </w:tabs>
      <w:spacing w:line="190" w:lineRule="atLeast"/>
      <w:ind w:left="1080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B01DC1"/>
    <w:rPr>
      <w:rFonts w:ascii="Arial" w:hAnsi="Arial" w:cs="Arial"/>
      <w:sz w:val="20"/>
      <w:szCs w:val="20"/>
    </w:rPr>
  </w:style>
  <w:style w:type="paragraph" w:styleId="Zhlav">
    <w:name w:val="header"/>
    <w:basedOn w:val="Normln"/>
    <w:link w:val="ZhlavChar"/>
    <w:uiPriority w:val="99"/>
    <w:rsid w:val="00FA4535"/>
    <w:pPr>
      <w:keepLines/>
      <w:tabs>
        <w:tab w:val="center" w:pos="4320"/>
        <w:tab w:val="right" w:pos="8640"/>
      </w:tabs>
      <w:spacing w:line="190" w:lineRule="atLeast"/>
      <w:ind w:left="1080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01DC1"/>
    <w:rPr>
      <w:rFonts w:ascii="Arial" w:hAnsi="Arial" w:cs="Arial"/>
      <w:sz w:val="20"/>
      <w:szCs w:val="20"/>
    </w:rPr>
  </w:style>
  <w:style w:type="character" w:styleId="slostrnky">
    <w:name w:val="page number"/>
    <w:basedOn w:val="Standardnpsmoodstavce"/>
    <w:uiPriority w:val="99"/>
    <w:rsid w:val="00FA4535"/>
    <w:rPr>
      <w:rFonts w:ascii="Arial Black" w:hAnsi="Arial Black" w:cs="Arial Black"/>
      <w:spacing w:val="-10"/>
      <w:sz w:val="18"/>
      <w:szCs w:val="18"/>
      <w:lang w:val="cs-CZ"/>
    </w:rPr>
  </w:style>
  <w:style w:type="paragraph" w:styleId="slovanseznam3">
    <w:name w:val="List Number 3"/>
    <w:basedOn w:val="slovanseznam"/>
    <w:uiPriority w:val="99"/>
    <w:rsid w:val="00FA4535"/>
    <w:pPr>
      <w:ind w:left="1440" w:hanging="360"/>
    </w:pPr>
  </w:style>
  <w:style w:type="paragraph" w:styleId="slovanseznam4">
    <w:name w:val="List Number 4"/>
    <w:basedOn w:val="Normln"/>
    <w:uiPriority w:val="99"/>
    <w:rsid w:val="00FA4535"/>
    <w:pPr>
      <w:tabs>
        <w:tab w:val="num" w:pos="1209"/>
      </w:tabs>
      <w:ind w:left="1209" w:hanging="360"/>
    </w:pPr>
  </w:style>
  <w:style w:type="paragraph" w:styleId="Obsah2">
    <w:name w:val="toc 2"/>
    <w:basedOn w:val="Normln"/>
    <w:next w:val="Normln"/>
    <w:autoRedefine/>
    <w:uiPriority w:val="99"/>
    <w:semiHidden/>
    <w:rsid w:val="00FA4535"/>
    <w:pPr>
      <w:ind w:left="1134" w:hanging="567"/>
    </w:pPr>
  </w:style>
  <w:style w:type="paragraph" w:styleId="Obsah3">
    <w:name w:val="toc 3"/>
    <w:basedOn w:val="Normln"/>
    <w:next w:val="Normln"/>
    <w:autoRedefine/>
    <w:uiPriority w:val="99"/>
    <w:semiHidden/>
    <w:rsid w:val="00FA4535"/>
    <w:pPr>
      <w:ind w:left="1814" w:hanging="680"/>
    </w:pPr>
    <w:rPr>
      <w:noProof/>
    </w:rPr>
  </w:style>
  <w:style w:type="paragraph" w:styleId="Obsah4">
    <w:name w:val="toc 4"/>
    <w:basedOn w:val="Normln"/>
    <w:next w:val="Normln"/>
    <w:autoRedefine/>
    <w:uiPriority w:val="99"/>
    <w:semiHidden/>
    <w:rsid w:val="00FA4535"/>
    <w:pPr>
      <w:ind w:left="660"/>
    </w:pPr>
  </w:style>
  <w:style w:type="paragraph" w:styleId="Obsah5">
    <w:name w:val="toc 5"/>
    <w:basedOn w:val="Normln"/>
    <w:next w:val="Normln"/>
    <w:autoRedefine/>
    <w:uiPriority w:val="99"/>
    <w:semiHidden/>
    <w:rsid w:val="00FA4535"/>
    <w:pPr>
      <w:ind w:left="880"/>
    </w:pPr>
  </w:style>
  <w:style w:type="paragraph" w:styleId="Obsah6">
    <w:name w:val="toc 6"/>
    <w:basedOn w:val="Normln"/>
    <w:next w:val="Normln"/>
    <w:autoRedefine/>
    <w:uiPriority w:val="99"/>
    <w:semiHidden/>
    <w:rsid w:val="00FA4535"/>
    <w:pPr>
      <w:ind w:left="1100"/>
    </w:pPr>
  </w:style>
  <w:style w:type="paragraph" w:styleId="Obsah7">
    <w:name w:val="toc 7"/>
    <w:basedOn w:val="Normln"/>
    <w:next w:val="Normln"/>
    <w:autoRedefine/>
    <w:uiPriority w:val="99"/>
    <w:semiHidden/>
    <w:rsid w:val="00FA4535"/>
    <w:pPr>
      <w:ind w:left="1320"/>
    </w:pPr>
  </w:style>
  <w:style w:type="paragraph" w:styleId="Obsah8">
    <w:name w:val="toc 8"/>
    <w:basedOn w:val="Normln"/>
    <w:next w:val="Normln"/>
    <w:autoRedefine/>
    <w:uiPriority w:val="99"/>
    <w:semiHidden/>
    <w:rsid w:val="00FA4535"/>
    <w:pPr>
      <w:ind w:left="1540"/>
    </w:pPr>
  </w:style>
  <w:style w:type="paragraph" w:styleId="Obsah9">
    <w:name w:val="toc 9"/>
    <w:basedOn w:val="Normln"/>
    <w:next w:val="Normln"/>
    <w:autoRedefine/>
    <w:uiPriority w:val="99"/>
    <w:semiHidden/>
    <w:rsid w:val="00FA4535"/>
    <w:pPr>
      <w:ind w:left="1760"/>
    </w:pPr>
  </w:style>
  <w:style w:type="paragraph" w:styleId="Seznamsodrkami2">
    <w:name w:val="List Bullet 2"/>
    <w:basedOn w:val="Normln"/>
    <w:autoRedefine/>
    <w:uiPriority w:val="99"/>
    <w:rsid w:val="00FA4535"/>
    <w:pPr>
      <w:tabs>
        <w:tab w:val="num" w:pos="927"/>
      </w:tabs>
      <w:ind w:left="907" w:hanging="340"/>
      <w:jc w:val="both"/>
    </w:pPr>
  </w:style>
  <w:style w:type="paragraph" w:styleId="Seznamsodrkami3">
    <w:name w:val="List Bullet 3"/>
    <w:basedOn w:val="Normln"/>
    <w:autoRedefine/>
    <w:uiPriority w:val="99"/>
    <w:rsid w:val="00FA4535"/>
    <w:pPr>
      <w:tabs>
        <w:tab w:val="num" w:pos="926"/>
      </w:tabs>
      <w:ind w:left="926" w:hanging="360"/>
    </w:pPr>
    <w:rPr>
      <w:rFonts w:ascii="Times New Roman" w:hAnsi="Times New Roman" w:cs="Times New Roman"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FA4535"/>
    <w:pPr>
      <w:spacing w:before="120"/>
      <w:ind w:left="567"/>
      <w:jc w:val="both"/>
    </w:pPr>
    <w:rPr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697847"/>
    <w:rPr>
      <w:rFonts w:ascii="Arial" w:hAnsi="Arial" w:cs="Arial"/>
      <w:snapToGrid w:val="0"/>
      <w:sz w:val="22"/>
      <w:szCs w:val="22"/>
      <w:u w:val="single"/>
      <w:lang w:val="cs-CZ" w:eastAsia="cs-CZ"/>
    </w:rPr>
  </w:style>
  <w:style w:type="paragraph" w:styleId="Prosttext">
    <w:name w:val="Plain Text"/>
    <w:basedOn w:val="Normln"/>
    <w:link w:val="ProsttextChar"/>
    <w:uiPriority w:val="99"/>
    <w:rsid w:val="00FA4535"/>
    <w:pPr>
      <w:tabs>
        <w:tab w:val="num" w:pos="927"/>
      </w:tabs>
      <w:ind w:left="907" w:hanging="340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01DC1"/>
    <w:rPr>
      <w:rFonts w:ascii="Courier New" w:hAnsi="Courier New" w:cs="Courier New"/>
      <w:sz w:val="20"/>
      <w:szCs w:val="20"/>
    </w:rPr>
  </w:style>
  <w:style w:type="paragraph" w:styleId="Rejstk1">
    <w:name w:val="index 1"/>
    <w:basedOn w:val="Normln"/>
    <w:next w:val="Normln"/>
    <w:autoRedefine/>
    <w:uiPriority w:val="99"/>
    <w:semiHidden/>
    <w:rsid w:val="00FA4535"/>
    <w:pPr>
      <w:ind w:left="220" w:hanging="220"/>
    </w:pPr>
  </w:style>
  <w:style w:type="paragraph" w:styleId="Rejstk2">
    <w:name w:val="index 2"/>
    <w:basedOn w:val="Normln"/>
    <w:next w:val="Normln"/>
    <w:autoRedefine/>
    <w:uiPriority w:val="99"/>
    <w:semiHidden/>
    <w:rsid w:val="00FA4535"/>
    <w:pPr>
      <w:ind w:left="440" w:hanging="220"/>
    </w:pPr>
  </w:style>
  <w:style w:type="paragraph" w:styleId="Rejstk3">
    <w:name w:val="index 3"/>
    <w:basedOn w:val="Normln"/>
    <w:next w:val="Normln"/>
    <w:autoRedefine/>
    <w:uiPriority w:val="99"/>
    <w:semiHidden/>
    <w:rsid w:val="00FA4535"/>
    <w:pPr>
      <w:ind w:left="660" w:hanging="220"/>
    </w:pPr>
  </w:style>
  <w:style w:type="paragraph" w:styleId="Rejstk4">
    <w:name w:val="index 4"/>
    <w:basedOn w:val="Normln"/>
    <w:next w:val="Normln"/>
    <w:autoRedefine/>
    <w:uiPriority w:val="99"/>
    <w:semiHidden/>
    <w:rsid w:val="00FA4535"/>
    <w:pPr>
      <w:ind w:left="880" w:hanging="220"/>
    </w:pPr>
  </w:style>
  <w:style w:type="paragraph" w:styleId="Rejstk5">
    <w:name w:val="index 5"/>
    <w:basedOn w:val="Normln"/>
    <w:next w:val="Normln"/>
    <w:autoRedefine/>
    <w:uiPriority w:val="99"/>
    <w:semiHidden/>
    <w:rsid w:val="00FA4535"/>
    <w:pPr>
      <w:ind w:left="1100" w:hanging="220"/>
    </w:pPr>
  </w:style>
  <w:style w:type="paragraph" w:styleId="Rejstk6">
    <w:name w:val="index 6"/>
    <w:basedOn w:val="Normln"/>
    <w:next w:val="Normln"/>
    <w:autoRedefine/>
    <w:uiPriority w:val="99"/>
    <w:semiHidden/>
    <w:rsid w:val="00FA4535"/>
    <w:pPr>
      <w:ind w:left="1320" w:hanging="220"/>
    </w:pPr>
  </w:style>
  <w:style w:type="paragraph" w:styleId="Rejstk7">
    <w:name w:val="index 7"/>
    <w:basedOn w:val="Normln"/>
    <w:next w:val="Normln"/>
    <w:autoRedefine/>
    <w:uiPriority w:val="99"/>
    <w:semiHidden/>
    <w:rsid w:val="00FA4535"/>
    <w:pPr>
      <w:ind w:left="1540" w:hanging="220"/>
    </w:pPr>
  </w:style>
  <w:style w:type="paragraph" w:styleId="Rejstk8">
    <w:name w:val="index 8"/>
    <w:basedOn w:val="Normln"/>
    <w:next w:val="Normln"/>
    <w:autoRedefine/>
    <w:uiPriority w:val="99"/>
    <w:semiHidden/>
    <w:rsid w:val="00FA4535"/>
    <w:pPr>
      <w:ind w:left="1760" w:hanging="220"/>
    </w:pPr>
  </w:style>
  <w:style w:type="paragraph" w:styleId="Rejstk9">
    <w:name w:val="index 9"/>
    <w:basedOn w:val="Normln"/>
    <w:next w:val="Normln"/>
    <w:autoRedefine/>
    <w:uiPriority w:val="99"/>
    <w:semiHidden/>
    <w:rsid w:val="00FA4535"/>
    <w:pPr>
      <w:ind w:left="1980" w:hanging="220"/>
    </w:pPr>
  </w:style>
  <w:style w:type="paragraph" w:styleId="Hlavikarejstku">
    <w:name w:val="index heading"/>
    <w:basedOn w:val="Normln"/>
    <w:next w:val="Rejstk1"/>
    <w:uiPriority w:val="99"/>
    <w:semiHidden/>
    <w:rsid w:val="00FA4535"/>
  </w:style>
  <w:style w:type="character" w:styleId="Hypertextovodkaz">
    <w:name w:val="Hyperlink"/>
    <w:basedOn w:val="Standardnpsmoodstavce"/>
    <w:uiPriority w:val="99"/>
    <w:rsid w:val="00FA4535"/>
    <w:rPr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rsid w:val="00FA4535"/>
    <w:pPr>
      <w:shd w:val="clear" w:color="auto" w:fill="000080"/>
    </w:pPr>
    <w:rPr>
      <w:rFonts w:ascii="Times New Roman" w:hAnsi="Times New Roman" w:cs="Times New Roman"/>
      <w:sz w:val="2"/>
      <w:szCs w:val="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01DC1"/>
    <w:rPr>
      <w:sz w:val="2"/>
      <w:szCs w:val="2"/>
    </w:rPr>
  </w:style>
  <w:style w:type="character" w:styleId="Sledovanodkaz">
    <w:name w:val="FollowedHyperlink"/>
    <w:basedOn w:val="Standardnpsmoodstavce"/>
    <w:uiPriority w:val="99"/>
    <w:rsid w:val="00FA4535"/>
    <w:rPr>
      <w:color w:val="800080"/>
      <w:u w:val="single"/>
    </w:rPr>
  </w:style>
  <w:style w:type="paragraph" w:styleId="Zkladntextodsazen2">
    <w:name w:val="Body Text Indent 2"/>
    <w:basedOn w:val="Normln"/>
    <w:link w:val="Zkladntextodsazen2Char"/>
    <w:uiPriority w:val="99"/>
    <w:rsid w:val="00FA4535"/>
    <w:pPr>
      <w:spacing w:after="0" w:line="240" w:lineRule="atLeast"/>
      <w:ind w:firstLine="708"/>
      <w:jc w:val="both"/>
    </w:pPr>
    <w:rPr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01DC1"/>
    <w:rPr>
      <w:rFonts w:ascii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FA4535"/>
    <w:pPr>
      <w:spacing w:after="0"/>
      <w:ind w:left="720" w:firstLine="720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01DC1"/>
    <w:rPr>
      <w:rFonts w:ascii="Arial" w:hAnsi="Arial" w:cs="Arial"/>
      <w:sz w:val="20"/>
      <w:szCs w:val="20"/>
    </w:rPr>
  </w:style>
  <w:style w:type="paragraph" w:customStyle="1" w:styleId="norm">
    <w:name w:val="norm"/>
    <w:basedOn w:val="Normln"/>
    <w:autoRedefine/>
    <w:uiPriority w:val="99"/>
    <w:rsid w:val="00FA4535"/>
    <w:pPr>
      <w:tabs>
        <w:tab w:val="left" w:pos="0"/>
        <w:tab w:val="left" w:pos="709"/>
      </w:tabs>
      <w:spacing w:after="0"/>
      <w:jc w:val="both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Odrky">
    <w:name w:val="Odrážky"/>
    <w:basedOn w:val="Normln"/>
    <w:uiPriority w:val="99"/>
    <w:rsid w:val="00FA4535"/>
    <w:pPr>
      <w:tabs>
        <w:tab w:val="left" w:pos="3119"/>
        <w:tab w:val="left" w:pos="3402"/>
        <w:tab w:val="right" w:pos="6237"/>
      </w:tabs>
      <w:spacing w:before="120" w:after="0"/>
      <w:ind w:left="1134" w:hanging="283"/>
      <w:jc w:val="both"/>
    </w:pPr>
    <w:rPr>
      <w:sz w:val="20"/>
      <w:szCs w:val="20"/>
    </w:rPr>
  </w:style>
  <w:style w:type="paragraph" w:customStyle="1" w:styleId="Vypis">
    <w:name w:val="Vypis"/>
    <w:basedOn w:val="Normln"/>
    <w:uiPriority w:val="99"/>
    <w:rsid w:val="00FA4535"/>
    <w:pPr>
      <w:overflowPunct w:val="0"/>
      <w:autoSpaceDE w:val="0"/>
      <w:autoSpaceDN w:val="0"/>
      <w:adjustRightInd w:val="0"/>
      <w:spacing w:after="60" w:line="240" w:lineRule="atLeast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FA4535"/>
    <w:pPr>
      <w:tabs>
        <w:tab w:val="num" w:pos="0"/>
        <w:tab w:val="left" w:pos="1843"/>
      </w:tabs>
      <w:ind w:left="142"/>
      <w:jc w:val="both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01DC1"/>
    <w:rPr>
      <w:rFonts w:ascii="Arial" w:hAnsi="Arial" w:cs="Arial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FA45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FA453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DC1"/>
    <w:rPr>
      <w:rFonts w:ascii="Arial" w:hAnsi="Arial" w:cs="Arial"/>
      <w:sz w:val="20"/>
      <w:szCs w:val="20"/>
    </w:rPr>
  </w:style>
  <w:style w:type="paragraph" w:customStyle="1" w:styleId="Nadpiszkladn">
    <w:name w:val="Nadpis základní"/>
    <w:basedOn w:val="Normln"/>
    <w:next w:val="Zkladntext"/>
    <w:uiPriority w:val="99"/>
    <w:rsid w:val="00FA4535"/>
    <w:pPr>
      <w:keepNext/>
      <w:keepLines/>
      <w:overflowPunct w:val="0"/>
      <w:autoSpaceDE w:val="0"/>
      <w:autoSpaceDN w:val="0"/>
      <w:adjustRightInd w:val="0"/>
      <w:spacing w:before="240"/>
      <w:textAlignment w:val="baseline"/>
    </w:pPr>
    <w:rPr>
      <w:b/>
      <w:bCs/>
      <w:color w:val="0000FF"/>
      <w:kern w:val="28"/>
      <w:sz w:val="36"/>
      <w:szCs w:val="36"/>
    </w:rPr>
  </w:style>
  <w:style w:type="paragraph" w:customStyle="1" w:styleId="Odstavec0">
    <w:name w:val="Odstavec0"/>
    <w:basedOn w:val="Normln"/>
    <w:uiPriority w:val="99"/>
    <w:rsid w:val="00FA4535"/>
    <w:pPr>
      <w:spacing w:before="120" w:after="0" w:line="360" w:lineRule="auto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FA4535"/>
    <w:rPr>
      <w:rFonts w:ascii="Times New Roman" w:hAnsi="Times New Roman" w:cs="Times New Roman"/>
      <w:sz w:val="2"/>
      <w:szCs w:val="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DC1"/>
    <w:rPr>
      <w:sz w:val="2"/>
      <w:szCs w:val="2"/>
    </w:rPr>
  </w:style>
  <w:style w:type="table" w:styleId="Mkatabulky">
    <w:name w:val="Table Grid"/>
    <w:basedOn w:val="Normlntabulka"/>
    <w:uiPriority w:val="59"/>
    <w:rsid w:val="00BD5395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3tz">
    <w:name w:val="nadpis_3tz"/>
    <w:next w:val="Normln"/>
    <w:autoRedefine/>
    <w:uiPriority w:val="99"/>
    <w:rsid w:val="00B94A41"/>
    <w:pPr>
      <w:tabs>
        <w:tab w:val="num" w:pos="720"/>
        <w:tab w:val="num" w:pos="1134"/>
      </w:tabs>
      <w:spacing w:before="120" w:after="120"/>
      <w:ind w:left="720" w:hanging="720"/>
      <w:outlineLvl w:val="2"/>
    </w:pPr>
    <w:rPr>
      <w:rFonts w:ascii="Avalon" w:hAnsi="Avalon" w:cs="Avalon"/>
      <w:b/>
      <w:bCs/>
      <w:noProof/>
      <w:sz w:val="28"/>
      <w:szCs w:val="28"/>
    </w:rPr>
  </w:style>
  <w:style w:type="paragraph" w:customStyle="1" w:styleId="Normlntz2">
    <w:name w:val="Normálnítz2"/>
    <w:basedOn w:val="Normln"/>
    <w:uiPriority w:val="99"/>
    <w:rsid w:val="00B94A41"/>
    <w:pPr>
      <w:tabs>
        <w:tab w:val="left" w:pos="567"/>
        <w:tab w:val="num" w:pos="1134"/>
      </w:tabs>
      <w:spacing w:before="120" w:after="0"/>
      <w:ind w:left="567" w:hanging="567"/>
      <w:jc w:val="both"/>
    </w:pPr>
    <w:rPr>
      <w:rFonts w:ascii="PalmSprings" w:hAnsi="PalmSprings" w:cs="PalmSprings"/>
      <w:sz w:val="24"/>
      <w:szCs w:val="24"/>
    </w:rPr>
  </w:style>
  <w:style w:type="paragraph" w:customStyle="1" w:styleId="Styl1">
    <w:name w:val="Styl1"/>
    <w:basedOn w:val="Nadpis2"/>
    <w:uiPriority w:val="99"/>
    <w:rsid w:val="00B94A41"/>
    <w:pPr>
      <w:keepLines w:val="0"/>
      <w:numPr>
        <w:ilvl w:val="0"/>
        <w:numId w:val="0"/>
      </w:numPr>
      <w:pBdr>
        <w:bottom w:val="none" w:sz="0" w:space="0" w:color="auto"/>
      </w:pBdr>
      <w:tabs>
        <w:tab w:val="num" w:pos="1134"/>
      </w:tabs>
      <w:spacing w:before="120" w:after="0" w:line="240" w:lineRule="auto"/>
      <w:ind w:firstLine="709"/>
    </w:pPr>
    <w:rPr>
      <w:rFonts w:ascii="Times New Roman" w:hAnsi="Times New Roman" w:cs="Times New Roman"/>
      <w:b w:val="0"/>
      <w:bCs w:val="0"/>
      <w:kern w:val="0"/>
    </w:rPr>
  </w:style>
  <w:style w:type="character" w:customStyle="1" w:styleId="platne1">
    <w:name w:val="platne1"/>
    <w:uiPriority w:val="99"/>
    <w:rsid w:val="00B94A41"/>
  </w:style>
  <w:style w:type="character" w:customStyle="1" w:styleId="main111">
    <w:name w:val="main111"/>
    <w:uiPriority w:val="99"/>
    <w:rsid w:val="00016348"/>
    <w:rPr>
      <w:rFonts w:ascii="Tahoma" w:hAnsi="Tahoma" w:cs="Tahoma"/>
      <w:color w:val="000000"/>
      <w:sz w:val="13"/>
      <w:szCs w:val="13"/>
    </w:rPr>
  </w:style>
  <w:style w:type="paragraph" w:customStyle="1" w:styleId="Nzev-1">
    <w:name w:val="Název-1"/>
    <w:basedOn w:val="Nzev"/>
    <w:uiPriority w:val="99"/>
    <w:rsid w:val="007F5815"/>
    <w:pPr>
      <w:pBdr>
        <w:top w:val="none" w:sz="0" w:space="0" w:color="auto"/>
      </w:pBdr>
      <w:spacing w:before="120" w:line="240" w:lineRule="auto"/>
    </w:pPr>
  </w:style>
  <w:style w:type="paragraph" w:styleId="Normlnweb">
    <w:name w:val="Normal (Web)"/>
    <w:basedOn w:val="Normln"/>
    <w:uiPriority w:val="99"/>
    <w:rsid w:val="00D539C4"/>
    <w:rPr>
      <w:rFonts w:ascii="Times New Roman" w:hAnsi="Times New Roman" w:cs="Times New Roman"/>
      <w:sz w:val="24"/>
      <w:szCs w:val="24"/>
    </w:rPr>
  </w:style>
  <w:style w:type="character" w:customStyle="1" w:styleId="apple-style-span">
    <w:name w:val="apple-style-span"/>
    <w:uiPriority w:val="99"/>
    <w:rsid w:val="00AF62AC"/>
  </w:style>
  <w:style w:type="character" w:customStyle="1" w:styleId="spelle">
    <w:name w:val="spelle"/>
    <w:basedOn w:val="Standardnpsmoodstavce"/>
    <w:uiPriority w:val="99"/>
    <w:rsid w:val="009C38CD"/>
  </w:style>
  <w:style w:type="paragraph" w:styleId="Textpoznpodarou">
    <w:name w:val="footnote text"/>
    <w:basedOn w:val="Normln"/>
    <w:link w:val="TextpoznpodarouChar"/>
    <w:uiPriority w:val="99"/>
    <w:semiHidden/>
    <w:rsid w:val="00271290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71290"/>
  </w:style>
  <w:style w:type="character" w:styleId="Znakapoznpodarou">
    <w:name w:val="footnote reference"/>
    <w:basedOn w:val="Standardnpsmoodstavce"/>
    <w:uiPriority w:val="99"/>
    <w:semiHidden/>
    <w:rsid w:val="00271290"/>
    <w:rPr>
      <w:vertAlign w:val="superscript"/>
    </w:rPr>
  </w:style>
  <w:style w:type="character" w:customStyle="1" w:styleId="apple-converted-space">
    <w:name w:val="apple-converted-space"/>
    <w:basedOn w:val="Standardnpsmoodstavce"/>
    <w:uiPriority w:val="99"/>
    <w:rsid w:val="00B81B57"/>
  </w:style>
  <w:style w:type="paragraph" w:styleId="Seznamsodrkami4">
    <w:name w:val="List Bullet 4"/>
    <w:basedOn w:val="Normln"/>
    <w:autoRedefine/>
    <w:uiPriority w:val="99"/>
    <w:semiHidden/>
    <w:rsid w:val="00961631"/>
    <w:pPr>
      <w:numPr>
        <w:numId w:val="12"/>
      </w:numPr>
      <w:tabs>
        <w:tab w:val="clear" w:pos="926"/>
        <w:tab w:val="num" w:pos="1209"/>
      </w:tabs>
      <w:ind w:left="1209"/>
    </w:pPr>
  </w:style>
  <w:style w:type="paragraph" w:styleId="Nadpisobsahu">
    <w:name w:val="TOC Heading"/>
    <w:basedOn w:val="Nadpis1"/>
    <w:next w:val="Normln"/>
    <w:uiPriority w:val="99"/>
    <w:qFormat/>
    <w:rsid w:val="00D91BE6"/>
    <w:pPr>
      <w:shd w:val="clear" w:color="auto" w:fill="auto"/>
      <w:tabs>
        <w:tab w:val="clear" w:pos="567"/>
      </w:tabs>
      <w:spacing w:before="480" w:after="0" w:line="276" w:lineRule="auto"/>
      <w:ind w:left="0" w:firstLine="0"/>
      <w:outlineLvl w:val="9"/>
    </w:pPr>
    <w:rPr>
      <w:rFonts w:ascii="Cambria" w:hAnsi="Cambria" w:cs="Cambria"/>
      <w:b/>
      <w:bCs/>
      <w:color w:val="365F91"/>
      <w:kern w:val="0"/>
      <w:position w:val="0"/>
      <w:sz w:val="28"/>
      <w:szCs w:val="28"/>
    </w:rPr>
  </w:style>
  <w:style w:type="paragraph" w:customStyle="1" w:styleId="textdosloupcu">
    <w:name w:val="text do sloupcu"/>
    <w:basedOn w:val="Normln"/>
    <w:link w:val="textdosloupcuChar"/>
    <w:uiPriority w:val="99"/>
    <w:rsid w:val="00E10C20"/>
    <w:pPr>
      <w:tabs>
        <w:tab w:val="left" w:pos="2268"/>
      </w:tabs>
      <w:ind w:left="2268" w:hanging="2268"/>
    </w:pPr>
  </w:style>
  <w:style w:type="paragraph" w:customStyle="1" w:styleId="textodrazky">
    <w:name w:val="text odrazky"/>
    <w:basedOn w:val="Zkladntext"/>
    <w:link w:val="textodrazkyChar"/>
    <w:uiPriority w:val="99"/>
    <w:rsid w:val="00ED2126"/>
    <w:pPr>
      <w:numPr>
        <w:numId w:val="21"/>
      </w:numPr>
      <w:ind w:left="567" w:hanging="141"/>
    </w:pPr>
    <w:rPr>
      <w:rFonts w:cs="Times New Roman"/>
      <w:sz w:val="20"/>
      <w:szCs w:val="20"/>
    </w:rPr>
  </w:style>
  <w:style w:type="character" w:customStyle="1" w:styleId="textdosloupcuChar">
    <w:name w:val="text do sloupcu Char"/>
    <w:basedOn w:val="Standardnpsmoodstavce"/>
    <w:link w:val="textdosloupcu"/>
    <w:uiPriority w:val="99"/>
    <w:rsid w:val="00E10C20"/>
    <w:rPr>
      <w:rFonts w:ascii="Arial" w:hAnsi="Arial" w:cs="Arial"/>
      <w:sz w:val="22"/>
      <w:szCs w:val="22"/>
    </w:rPr>
  </w:style>
  <w:style w:type="paragraph" w:customStyle="1" w:styleId="textzakladni">
    <w:name w:val="text zakladni"/>
    <w:basedOn w:val="Zkladntext"/>
    <w:link w:val="textzakladniChar"/>
    <w:uiPriority w:val="99"/>
    <w:rsid w:val="00E2712F"/>
    <w:rPr>
      <w:rFonts w:cs="Times New Roman"/>
    </w:rPr>
  </w:style>
  <w:style w:type="character" w:customStyle="1" w:styleId="textodrazkyChar">
    <w:name w:val="text odrazky Char"/>
    <w:link w:val="textodrazky"/>
    <w:uiPriority w:val="99"/>
    <w:rsid w:val="00ED2126"/>
    <w:rPr>
      <w:rFonts w:ascii="Arial" w:hAnsi="Arial" w:cs="Arial"/>
    </w:rPr>
  </w:style>
  <w:style w:type="character" w:styleId="Zdraznn">
    <w:name w:val="Emphasis"/>
    <w:aliases w:val="text kurziva"/>
    <w:basedOn w:val="Standardnpsmoodstavce"/>
    <w:uiPriority w:val="99"/>
    <w:qFormat/>
    <w:rsid w:val="00E2712F"/>
    <w:rPr>
      <w:i/>
      <w:iCs/>
    </w:rPr>
  </w:style>
  <w:style w:type="character" w:customStyle="1" w:styleId="textzakladniChar">
    <w:name w:val="text zakladni Char"/>
    <w:link w:val="textzakladni"/>
    <w:uiPriority w:val="99"/>
    <w:rsid w:val="00E2712F"/>
    <w:rPr>
      <w:rFonts w:ascii="Arial" w:hAnsi="Arial" w:cs="Arial"/>
      <w:sz w:val="22"/>
      <w:szCs w:val="22"/>
    </w:rPr>
  </w:style>
  <w:style w:type="paragraph" w:customStyle="1" w:styleId="textcislovani">
    <w:name w:val="text cislovani"/>
    <w:basedOn w:val="textodrazky"/>
    <w:link w:val="textcislovaniChar"/>
    <w:uiPriority w:val="99"/>
    <w:rsid w:val="00B25160"/>
    <w:pPr>
      <w:numPr>
        <w:numId w:val="22"/>
      </w:numPr>
      <w:tabs>
        <w:tab w:val="num" w:pos="643"/>
      </w:tabs>
    </w:pPr>
  </w:style>
  <w:style w:type="character" w:customStyle="1" w:styleId="textcislovaniChar">
    <w:name w:val="text cislovani Char"/>
    <w:basedOn w:val="textodrazkyChar"/>
    <w:link w:val="textcislovani"/>
    <w:uiPriority w:val="99"/>
    <w:rsid w:val="00B25160"/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BF1DA3"/>
    <w:rPr>
      <w:b/>
      <w:bCs/>
    </w:rPr>
  </w:style>
  <w:style w:type="table" w:customStyle="1" w:styleId="Stednstnovn21">
    <w:name w:val="Střední stínování 21"/>
    <w:uiPriority w:val="99"/>
    <w:rsid w:val="002531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ednstnovn2zvraznn11">
    <w:name w:val="Střední stínování 2 – zvýraznění 11"/>
    <w:uiPriority w:val="99"/>
    <w:rsid w:val="002531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14E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E13"/>
    <w:rPr>
      <w:rFonts w:ascii="Arial" w:hAnsi="Arial" w:cs="Arial"/>
      <w:b/>
      <w:bCs/>
      <w:sz w:val="20"/>
      <w:szCs w:val="20"/>
    </w:rPr>
  </w:style>
  <w:style w:type="paragraph" w:customStyle="1" w:styleId="ZKLADNTEXT0">
    <w:name w:val="ZÁKLADNÍ TEXT"/>
    <w:link w:val="ZKLADNTEXTChar0"/>
    <w:qFormat/>
    <w:rsid w:val="00AB6D28"/>
    <w:pPr>
      <w:spacing w:before="60" w:after="60"/>
      <w:ind w:firstLine="567"/>
      <w:jc w:val="both"/>
    </w:pPr>
    <w:rPr>
      <w:rFonts w:ascii="Calibri" w:hAnsi="Calibri"/>
      <w:sz w:val="22"/>
      <w:szCs w:val="22"/>
      <w:lang w:eastAsia="en-US" w:bidi="en-US"/>
    </w:rPr>
  </w:style>
  <w:style w:type="character" w:customStyle="1" w:styleId="ZKLADNTEXTChar0">
    <w:name w:val="ZÁKLADNÍ TEXT Char"/>
    <w:link w:val="ZKLADNTEXT0"/>
    <w:rsid w:val="00AB6D28"/>
    <w:rPr>
      <w:rFonts w:ascii="Calibri" w:hAnsi="Calibri"/>
      <w:sz w:val="22"/>
      <w:szCs w:val="22"/>
      <w:lang w:eastAsia="en-US" w:bidi="en-US"/>
    </w:rPr>
  </w:style>
  <w:style w:type="paragraph" w:styleId="Bezmezer">
    <w:name w:val="No Spacing"/>
    <w:aliases w:val="Text"/>
    <w:link w:val="BezmezerChar"/>
    <w:uiPriority w:val="1"/>
    <w:qFormat/>
    <w:rsid w:val="00214F11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aliases w:val="Text Char"/>
    <w:link w:val="Bezmezer"/>
    <w:uiPriority w:val="1"/>
    <w:rsid w:val="00214F11"/>
    <w:rPr>
      <w:rFonts w:ascii="Calibri" w:eastAsia="Calibri" w:hAnsi="Calibri"/>
      <w:sz w:val="22"/>
      <w:szCs w:val="22"/>
      <w:lang w:eastAsia="en-US" w:bidi="ar-SA"/>
    </w:rPr>
  </w:style>
  <w:style w:type="paragraph" w:styleId="Odstavecseseznamem">
    <w:name w:val="List Paragraph"/>
    <w:basedOn w:val="Normln"/>
    <w:uiPriority w:val="34"/>
    <w:qFormat/>
    <w:rsid w:val="005E5441"/>
    <w:pPr>
      <w:ind w:left="720"/>
      <w:contextualSpacing/>
    </w:pPr>
  </w:style>
  <w:style w:type="character" w:styleId="Zdraznnjemn">
    <w:name w:val="Subtle Emphasis"/>
    <w:basedOn w:val="Standardnpsmoodstavce"/>
    <w:uiPriority w:val="19"/>
    <w:qFormat/>
    <w:rsid w:val="00686CA7"/>
    <w:rPr>
      <w:i/>
      <w:iCs/>
      <w:color w:val="808080" w:themeColor="text1" w:themeTint="7F"/>
    </w:rPr>
  </w:style>
  <w:style w:type="paragraph" w:styleId="Citt">
    <w:name w:val="Quote"/>
    <w:basedOn w:val="Normln"/>
    <w:next w:val="Normln"/>
    <w:link w:val="CittChar"/>
    <w:uiPriority w:val="29"/>
    <w:qFormat/>
    <w:rsid w:val="00686CA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86CA7"/>
    <w:rPr>
      <w:rFonts w:ascii="Arial" w:hAnsi="Arial" w:cs="Arial"/>
      <w:i/>
      <w:iCs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32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2725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25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9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6432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25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5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26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26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9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27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6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4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4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5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2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6432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5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6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6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7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8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8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8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0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5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1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7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7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3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6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4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3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4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8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5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5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1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7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1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5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6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6432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5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50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1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51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51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6432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51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7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6432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5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7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6432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53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  <w:divsChild>
                <w:div w:id="206432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54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32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2724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52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2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5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643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24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0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25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2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1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6432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26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0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6432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28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7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6432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0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50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6432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2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3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5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6432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4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4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7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5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5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0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4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643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7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54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1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6432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9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8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9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5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1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0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  <w:divsChild>
                <w:div w:id="2064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1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6432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1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3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6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3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0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4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6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6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6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8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5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9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8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50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4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6432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52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52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5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7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6432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32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2734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52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51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8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5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3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7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5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6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5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54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8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32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2724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25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5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26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7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2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3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4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34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5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2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4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9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6432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46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39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50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751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48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  <w:divsChild>
                <w:div w:id="20643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32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32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32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1291</Words>
  <Characters>8674</Characters>
  <Application>Microsoft Office Word</Application>
  <DocSecurity>4</DocSecurity>
  <Lines>72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Atelier ARDEN</Company>
  <LinksUpToDate>false</LinksUpToDate>
  <CharactersWithSpaces>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Paroulek</dc:creator>
  <cp:lastModifiedBy>Král Ladislav</cp:lastModifiedBy>
  <cp:revision>2</cp:revision>
  <cp:lastPrinted>2017-03-14T08:08:00Z</cp:lastPrinted>
  <dcterms:created xsi:type="dcterms:W3CDTF">2021-03-29T13:10:00Z</dcterms:created>
  <dcterms:modified xsi:type="dcterms:W3CDTF">2021-03-29T13:10:00Z</dcterms:modified>
</cp:coreProperties>
</file>